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733CC" w14:textId="4E2C55C3" w:rsidR="006E47C5" w:rsidRPr="006F5B46" w:rsidRDefault="00C349F7" w:rsidP="00296BB2">
      <w:pPr>
        <w:pStyle w:val="Kopfzeile"/>
        <w:jc w:val="center"/>
        <w:rPr>
          <w:sz w:val="21"/>
          <w:szCs w:val="21"/>
          <w:lang w:val="en-US"/>
        </w:rPr>
      </w:pPr>
      <w:bookmarkStart w:id="0" w:name="_Toc271795866"/>
      <w:bookmarkStart w:id="1" w:name="_Toc290886803"/>
      <w:bookmarkStart w:id="2" w:name="_Toc435702727"/>
      <w:ins w:id="3" w:author="Gabriele Moehlenkamp" w:date="2025-09-05T15:52:00Z" w16du:dateUtc="2025-09-05T13:52:00Z">
        <w:r>
          <w:rPr>
            <w:sz w:val="21"/>
            <w:szCs w:val="21"/>
            <w:lang w:val="en-US"/>
          </w:rPr>
          <w:t xml:space="preserve">BIC-0005 - </w:t>
        </w:r>
      </w:ins>
      <w:r w:rsidR="006E47C5" w:rsidRPr="006F5B46">
        <w:rPr>
          <w:sz w:val="21"/>
          <w:szCs w:val="21"/>
          <w:lang w:val="en-US"/>
        </w:rPr>
        <w:t xml:space="preserve">ESA BIC Application Template – </w:t>
      </w:r>
      <w:r w:rsidR="006E47C5">
        <w:rPr>
          <w:sz w:val="21"/>
          <w:szCs w:val="21"/>
          <w:lang w:val="en-US"/>
        </w:rPr>
        <w:t>Incubation Proposal</w:t>
      </w:r>
      <w:r w:rsidR="006E47C5" w:rsidRPr="006F5B46">
        <w:rPr>
          <w:sz w:val="21"/>
          <w:szCs w:val="21"/>
          <w:lang w:val="en-US"/>
        </w:rPr>
        <w:t>, v</w:t>
      </w:r>
      <w:r w:rsidR="0021729D">
        <w:rPr>
          <w:sz w:val="21"/>
          <w:szCs w:val="21"/>
          <w:lang w:val="en-US"/>
        </w:rPr>
        <w:t>5</w:t>
      </w:r>
      <w:r w:rsidR="006E47C5" w:rsidRPr="006F5B46">
        <w:rPr>
          <w:sz w:val="21"/>
          <w:szCs w:val="21"/>
          <w:lang w:val="en-US"/>
        </w:rPr>
        <w:t>.</w:t>
      </w:r>
      <w:ins w:id="4" w:author="Gabriele Moehlenkamp" w:date="2025-09-05T15:51:00Z" w16du:dateUtc="2025-09-05T13:51:00Z">
        <w:r>
          <w:rPr>
            <w:sz w:val="21"/>
            <w:szCs w:val="21"/>
            <w:lang w:val="en-US"/>
          </w:rPr>
          <w:t>2</w:t>
        </w:r>
      </w:ins>
      <w:del w:id="5" w:author="Gabriele Moehlenkamp" w:date="2025-09-05T15:51:00Z" w16du:dateUtc="2025-09-05T13:51:00Z">
        <w:r w:rsidR="002C494F" w:rsidDel="00C349F7">
          <w:rPr>
            <w:sz w:val="21"/>
            <w:szCs w:val="21"/>
            <w:lang w:val="en-US"/>
          </w:rPr>
          <w:delText>1</w:delText>
        </w:r>
      </w:del>
      <w:r w:rsidR="006E47C5" w:rsidRPr="006F5B46">
        <w:rPr>
          <w:sz w:val="21"/>
          <w:szCs w:val="21"/>
          <w:lang w:val="en-US"/>
        </w:rPr>
        <w:t xml:space="preserve">, </w:t>
      </w:r>
      <w:ins w:id="6" w:author="Gabriele Moehlenkamp" w:date="2025-09-05T15:51:00Z" w16du:dateUtc="2025-09-05T13:51:00Z">
        <w:r>
          <w:rPr>
            <w:sz w:val="21"/>
            <w:szCs w:val="21"/>
            <w:lang w:val="en-US"/>
          </w:rPr>
          <w:t>10</w:t>
        </w:r>
      </w:ins>
      <w:ins w:id="7" w:author="Gabriele Moehlenkamp" w:date="2025-09-05T15:52:00Z" w16du:dateUtc="2025-09-05T13:52:00Z">
        <w:r>
          <w:rPr>
            <w:sz w:val="21"/>
            <w:szCs w:val="21"/>
            <w:lang w:val="en-US"/>
          </w:rPr>
          <w:t>/02/2025</w:t>
        </w:r>
      </w:ins>
      <w:del w:id="8" w:author="Gabriele Moehlenkamp" w:date="2025-09-05T15:52:00Z" w16du:dateUtc="2025-09-05T13:52:00Z">
        <w:r w:rsidR="0053444E" w:rsidDel="00C349F7">
          <w:rPr>
            <w:sz w:val="21"/>
            <w:szCs w:val="21"/>
            <w:lang w:val="en-US"/>
          </w:rPr>
          <w:delText>25.01.2024</w:delText>
        </w:r>
      </w:del>
    </w:p>
    <w:p w14:paraId="72AB12B7" w14:textId="0992A8A4" w:rsidR="006E47C5" w:rsidRPr="0018287B" w:rsidRDefault="00E84EEE" w:rsidP="00E84EEE">
      <w:pPr>
        <w:jc w:val="center"/>
        <w:rPr>
          <w:rFonts w:ascii="Georgia" w:hAnsi="Georgia"/>
          <w:color w:val="0070C0"/>
        </w:rPr>
      </w:pPr>
      <w:r>
        <w:rPr>
          <w:sz w:val="21"/>
          <w:szCs w:val="21"/>
          <w:lang w:val="en-US"/>
        </w:rPr>
        <w:t xml:space="preserve">ESA BIC </w:t>
      </w:r>
      <w:r w:rsidR="00C35F6D">
        <w:rPr>
          <w:sz w:val="21"/>
          <w:szCs w:val="21"/>
          <w:lang w:val="en-US"/>
        </w:rPr>
        <w:t>Northern Germany</w:t>
      </w:r>
      <w:r>
        <w:rPr>
          <w:sz w:val="21"/>
          <w:szCs w:val="21"/>
          <w:lang w:val="en-US"/>
        </w:rPr>
        <w:t xml:space="preserve"> - </w:t>
      </w:r>
      <w:r w:rsidRPr="005B42C9">
        <w:rPr>
          <w:sz w:val="21"/>
          <w:szCs w:val="21"/>
          <w:lang w:val="en-US"/>
        </w:rPr>
        <w:t xml:space="preserve">Issue </w:t>
      </w:r>
      <w:r w:rsidR="002C494F" w:rsidRPr="005B42C9">
        <w:rPr>
          <w:sz w:val="21"/>
          <w:szCs w:val="21"/>
          <w:lang w:val="en-US"/>
        </w:rPr>
        <w:t>B</w:t>
      </w:r>
      <w:r w:rsidRPr="005B42C9">
        <w:rPr>
          <w:sz w:val="21"/>
          <w:szCs w:val="21"/>
          <w:lang w:val="en-US"/>
        </w:rPr>
        <w:t xml:space="preserve">, </w:t>
      </w:r>
      <w:ins w:id="9" w:author="Gabriele Moehlenkamp" w:date="2025-09-05T15:52:00Z" w16du:dateUtc="2025-09-05T13:52:00Z">
        <w:r w:rsidR="00C349F7">
          <w:rPr>
            <w:sz w:val="21"/>
            <w:szCs w:val="21"/>
            <w:lang w:val="en-US"/>
          </w:rPr>
          <w:t>04/09/2025</w:t>
        </w:r>
      </w:ins>
      <w:del w:id="10" w:author="Gabriele Moehlenkamp" w:date="2025-09-05T15:52:00Z" w16du:dateUtc="2025-09-05T13:52:00Z">
        <w:r w:rsidR="00D41EFC" w:rsidRPr="009779B3" w:rsidDel="00C349F7">
          <w:rPr>
            <w:sz w:val="21"/>
            <w:szCs w:val="21"/>
            <w:lang w:val="en-US"/>
          </w:rPr>
          <w:delText>1</w:delText>
        </w:r>
        <w:r w:rsidR="005B42C9" w:rsidRPr="009779B3" w:rsidDel="00C349F7">
          <w:rPr>
            <w:sz w:val="21"/>
            <w:szCs w:val="21"/>
            <w:lang w:val="en-US"/>
          </w:rPr>
          <w:delText>4</w:delText>
        </w:r>
        <w:r w:rsidR="00482D10" w:rsidRPr="009779B3" w:rsidDel="00C349F7">
          <w:rPr>
            <w:sz w:val="21"/>
            <w:szCs w:val="21"/>
            <w:lang w:val="en-US"/>
          </w:rPr>
          <w:delText>/</w:delText>
        </w:r>
        <w:r w:rsidR="00D41EFC" w:rsidRPr="009779B3" w:rsidDel="00C349F7">
          <w:rPr>
            <w:sz w:val="21"/>
            <w:szCs w:val="21"/>
            <w:lang w:val="en-US"/>
          </w:rPr>
          <w:delText>02</w:delText>
        </w:r>
        <w:r w:rsidR="0053444E" w:rsidRPr="009779B3" w:rsidDel="00C349F7">
          <w:rPr>
            <w:sz w:val="21"/>
            <w:szCs w:val="21"/>
            <w:lang w:val="en-US"/>
          </w:rPr>
          <w:delText>/</w:delText>
        </w:r>
        <w:r w:rsidR="00D41EFC" w:rsidRPr="009779B3" w:rsidDel="00C349F7">
          <w:rPr>
            <w:sz w:val="21"/>
            <w:szCs w:val="21"/>
            <w:lang w:val="en-US"/>
          </w:rPr>
          <w:delText>2024</w:delText>
        </w:r>
      </w:del>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w:t>
      </w:r>
      <w:r w:rsidR="00990D9E" w:rsidRPr="006E32AA">
        <w:rPr>
          <w:rFonts w:ascii="Georgia" w:hAnsi="Georgia"/>
          <w:b/>
          <w:bCs/>
          <w:color w:val="0070C0"/>
          <w:rPrChange w:id="11" w:author="Gabriele Moehlenkamp" w:date="2025-09-04T13:17:00Z" w16du:dateUtc="2025-09-04T11:17:00Z">
            <w:rPr>
              <w:rFonts w:ascii="Georgia" w:hAnsi="Georgia"/>
              <w:color w:val="0070C0"/>
            </w:rPr>
          </w:rPrChange>
        </w:rPr>
        <w:t xml:space="preserve">Don’t </w:t>
      </w:r>
      <w:r w:rsidR="00893250" w:rsidRPr="006E32AA">
        <w:rPr>
          <w:rFonts w:ascii="Georgia" w:hAnsi="Georgia"/>
          <w:b/>
          <w:bCs/>
          <w:color w:val="0070C0"/>
          <w:rPrChange w:id="12" w:author="Gabriele Moehlenkamp" w:date="2025-09-04T13:17:00Z" w16du:dateUtc="2025-09-04T11:17:00Z">
            <w:rPr>
              <w:rFonts w:ascii="Georgia" w:hAnsi="Georgia"/>
              <w:color w:val="0070C0"/>
            </w:rPr>
          </w:rPrChange>
        </w:rPr>
        <w:t xml:space="preserve">change or </w:t>
      </w:r>
      <w:r w:rsidR="00990D9E" w:rsidRPr="006E32AA">
        <w:rPr>
          <w:rFonts w:ascii="Georgia" w:hAnsi="Georgia"/>
          <w:b/>
          <w:bCs/>
          <w:color w:val="0070C0"/>
          <w:rPrChange w:id="13" w:author="Gabriele Moehlenkamp" w:date="2025-09-04T13:17:00Z" w16du:dateUtc="2025-09-04T11:17:00Z">
            <w:rPr>
              <w:rFonts w:ascii="Georgia" w:hAnsi="Georgia"/>
              <w:color w:val="0070C0"/>
            </w:rPr>
          </w:rPrChange>
        </w:rPr>
        <w:t>reduce the font size.</w:t>
      </w:r>
      <w:r w:rsidRPr="006E32AA">
        <w:rPr>
          <w:rFonts w:ascii="Georgia" w:hAnsi="Georgia"/>
          <w:b/>
          <w:bCs/>
          <w:color w:val="0070C0"/>
          <w:rPrChange w:id="14" w:author="Gabriele Moehlenkamp" w:date="2025-09-04T13:17:00Z" w16du:dateUtc="2025-09-04T11:17:00Z">
            <w:rPr>
              <w:rFonts w:ascii="Georgia" w:hAnsi="Georgia"/>
              <w:color w:val="0070C0"/>
            </w:rPr>
          </w:rPrChange>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berschrift1"/>
        <w:numPr>
          <w:ilvl w:val="0"/>
          <w:numId w:val="0"/>
        </w:numPr>
        <w:ind w:left="907"/>
        <w:rPr>
          <w:rFonts w:ascii="Georgia" w:hAnsi="Georgia"/>
        </w:rPr>
      </w:pPr>
      <w:bookmarkStart w:id="15" w:name="_Toc313443266"/>
      <w:bookmarkStart w:id="16" w:name="_Toc495580395"/>
      <w:r w:rsidRPr="0018287B">
        <w:rPr>
          <w:rFonts w:ascii="Georgia" w:hAnsi="Georgia"/>
        </w:rPr>
        <w:lastRenderedPageBreak/>
        <w:t>1.</w:t>
      </w:r>
      <w:r w:rsidRPr="0018287B">
        <w:rPr>
          <w:rFonts w:ascii="Georgia" w:hAnsi="Georgia"/>
        </w:rPr>
        <w:tab/>
        <w:t>Activity Proposal</w:t>
      </w:r>
      <w:bookmarkEnd w:id="15"/>
      <w:bookmarkEnd w:id="16"/>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berschrift2"/>
        <w:numPr>
          <w:ilvl w:val="0"/>
          <w:numId w:val="0"/>
        </w:numPr>
        <w:rPr>
          <w:rFonts w:ascii="Georgia" w:hAnsi="Georgia" w:cs="Times New Roman"/>
        </w:rPr>
      </w:pPr>
      <w:bookmarkStart w:id="17" w:name="_Toc313443267"/>
      <w:bookmarkStart w:id="18" w:name="_Toc495580396"/>
      <w:r w:rsidRPr="0018287B">
        <w:rPr>
          <w:rFonts w:ascii="Georgia" w:hAnsi="Georgia" w:cs="Times New Roman"/>
        </w:rPr>
        <w:t>1.1</w:t>
      </w:r>
      <w:r w:rsidRPr="0018287B">
        <w:rPr>
          <w:rFonts w:ascii="Georgia" w:hAnsi="Georgia" w:cs="Times New Roman"/>
        </w:rPr>
        <w:tab/>
        <w:t xml:space="preserve">Milestone </w:t>
      </w:r>
      <w:r w:rsidR="00E97904">
        <w:rPr>
          <w:rFonts w:ascii="Georgia" w:hAnsi="Georgia" w:cs="Times New Roman"/>
        </w:rPr>
        <w:t xml:space="preserve">and Task </w:t>
      </w:r>
      <w:r w:rsidRPr="0018287B">
        <w:rPr>
          <w:rFonts w:ascii="Georgia" w:hAnsi="Georgia" w:cs="Times New Roman"/>
        </w:rPr>
        <w:t>Planning</w:t>
      </w:r>
      <w:bookmarkEnd w:id="17"/>
      <w:bookmarkEnd w:id="18"/>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r w:rsidR="00E97904">
        <w:rPr>
          <w:rFonts w:ascii="Georgia" w:hAnsi="Georgia"/>
          <w:color w:val="0070C0"/>
        </w:rPr>
        <w:t xml:space="preserve">duration of tasks and </w:t>
      </w:r>
      <w:r w:rsidRPr="0018287B">
        <w:rPr>
          <w:rFonts w:ascii="Georgia" w:hAnsi="Georgia"/>
          <w:color w:val="0070C0"/>
        </w:rPr>
        <w:t xml:space="preserve">a planning of the </w:t>
      </w:r>
      <w:r w:rsidR="00650048">
        <w:rPr>
          <w:rFonts w:ascii="Georgia" w:hAnsi="Georgia"/>
          <w:color w:val="0070C0"/>
        </w:rPr>
        <w:t xml:space="preserve">mandatory </w:t>
      </w:r>
      <w:r w:rsidRPr="0018287B">
        <w:rPr>
          <w:rFonts w:ascii="Georgia" w:hAnsi="Georgia"/>
          <w:color w:val="0070C0"/>
        </w:rPr>
        <w:t>milestones</w:t>
      </w:r>
      <w:r w:rsidR="00385FDE">
        <w:rPr>
          <w:rFonts w:ascii="Georgia" w:hAnsi="Georgia"/>
          <w:color w:val="0070C0"/>
        </w:rPr>
        <w:t>:</w:t>
      </w:r>
    </w:p>
    <w:p w14:paraId="0BA7D32C" w14:textId="6C6349B5" w:rsidR="00385FDE" w:rsidRDefault="00AF1E4C" w:rsidP="00385FDE">
      <w:pPr>
        <w:pStyle w:val="Listenabsatz"/>
        <w:numPr>
          <w:ilvl w:val="0"/>
          <w:numId w:val="63"/>
        </w:numPr>
        <w:rPr>
          <w:rFonts w:ascii="Georgia" w:hAnsi="Georgia"/>
          <w:color w:val="0070C0"/>
        </w:rPr>
      </w:pPr>
      <w:r w:rsidRPr="009779B3">
        <w:rPr>
          <w:rFonts w:ascii="Georgia" w:hAnsi="Georgia"/>
          <w:color w:val="0070C0"/>
        </w:rPr>
        <w:t>Kick-Off</w:t>
      </w:r>
      <w:r w:rsidR="00973178">
        <w:rPr>
          <w:rFonts w:ascii="Georgia" w:hAnsi="Georgia"/>
          <w:color w:val="0070C0"/>
        </w:rPr>
        <w:t xml:space="preserve"> (KO)</w:t>
      </w:r>
      <w:r w:rsidRPr="009779B3">
        <w:rPr>
          <w:rFonts w:ascii="Georgia" w:hAnsi="Georgia"/>
          <w:color w:val="0070C0"/>
        </w:rPr>
        <w:t xml:space="preserve">, </w:t>
      </w:r>
    </w:p>
    <w:p w14:paraId="5CBE5265" w14:textId="6CF37007" w:rsidR="00973178" w:rsidRDefault="00973178" w:rsidP="00385FDE">
      <w:pPr>
        <w:pStyle w:val="Listenabsatz"/>
        <w:numPr>
          <w:ilvl w:val="0"/>
          <w:numId w:val="63"/>
        </w:numPr>
        <w:rPr>
          <w:rFonts w:ascii="Georgia" w:hAnsi="Georgia"/>
          <w:color w:val="0070C0"/>
        </w:rPr>
      </w:pPr>
      <w:r>
        <w:rPr>
          <w:rFonts w:ascii="Georgia" w:hAnsi="Georgia"/>
          <w:color w:val="0070C0"/>
        </w:rPr>
        <w:t xml:space="preserve">Progress Meeting </w:t>
      </w:r>
      <w:r w:rsidR="00D8274D">
        <w:rPr>
          <w:rFonts w:ascii="Georgia" w:hAnsi="Georgia"/>
          <w:color w:val="0070C0"/>
        </w:rPr>
        <w:t xml:space="preserve">1 </w:t>
      </w:r>
      <w:r>
        <w:rPr>
          <w:rFonts w:ascii="Georgia" w:hAnsi="Georgia"/>
          <w:color w:val="0070C0"/>
        </w:rPr>
        <w:t>(PM</w:t>
      </w:r>
      <w:r w:rsidR="00B640E2">
        <w:rPr>
          <w:rFonts w:ascii="Georgia" w:hAnsi="Georgia"/>
          <w:color w:val="0070C0"/>
        </w:rPr>
        <w:t>1</w:t>
      </w:r>
      <w:r>
        <w:rPr>
          <w:rFonts w:ascii="Georgia" w:hAnsi="Georgia"/>
          <w:color w:val="0070C0"/>
        </w:rPr>
        <w:t>)</w:t>
      </w:r>
      <w:r w:rsidR="00E36CD1">
        <w:rPr>
          <w:rFonts w:ascii="Georgia" w:hAnsi="Georgia"/>
          <w:color w:val="0070C0"/>
        </w:rPr>
        <w:t xml:space="preserve"> (ca. one month after kick-off)</w:t>
      </w:r>
    </w:p>
    <w:p w14:paraId="0B97E879" w14:textId="77777777" w:rsidR="00B640E2" w:rsidRDefault="00AF1E4C" w:rsidP="00B640E2">
      <w:pPr>
        <w:pStyle w:val="Listenabsatz"/>
        <w:numPr>
          <w:ilvl w:val="0"/>
          <w:numId w:val="63"/>
        </w:numPr>
        <w:rPr>
          <w:rFonts w:ascii="Georgia" w:hAnsi="Georgia"/>
          <w:color w:val="0070C0"/>
        </w:rPr>
      </w:pPr>
      <w:r w:rsidRPr="009779B3">
        <w:rPr>
          <w:rFonts w:ascii="Georgia" w:hAnsi="Georgia"/>
          <w:color w:val="0070C0"/>
        </w:rPr>
        <w:t>Mid Term Review</w:t>
      </w:r>
      <w:r w:rsidR="00B640E2">
        <w:rPr>
          <w:rFonts w:ascii="Georgia" w:hAnsi="Georgia"/>
          <w:color w:val="0070C0"/>
        </w:rPr>
        <w:t xml:space="preserve"> (MTR),</w:t>
      </w:r>
      <w:r w:rsidRPr="009779B3">
        <w:rPr>
          <w:rFonts w:ascii="Georgia" w:hAnsi="Georgia"/>
          <w:color w:val="0070C0"/>
        </w:rPr>
        <w:t xml:space="preserve"> and</w:t>
      </w:r>
    </w:p>
    <w:p w14:paraId="5D0A50BE" w14:textId="48FC1669" w:rsidR="00B640E2" w:rsidRDefault="00AF1E4C" w:rsidP="00B640E2">
      <w:pPr>
        <w:pStyle w:val="Listenabsatz"/>
        <w:numPr>
          <w:ilvl w:val="0"/>
          <w:numId w:val="63"/>
        </w:numPr>
        <w:rPr>
          <w:rFonts w:ascii="Georgia" w:hAnsi="Georgia"/>
          <w:color w:val="0070C0"/>
        </w:rPr>
      </w:pPr>
      <w:r w:rsidRPr="009779B3">
        <w:rPr>
          <w:rFonts w:ascii="Georgia" w:hAnsi="Georgia"/>
          <w:color w:val="0070C0"/>
        </w:rPr>
        <w:t>Final Review</w:t>
      </w:r>
      <w:r w:rsidR="00AB1A21">
        <w:rPr>
          <w:rFonts w:ascii="Georgia" w:hAnsi="Georgia"/>
          <w:color w:val="0070C0"/>
        </w:rPr>
        <w:t xml:space="preserve"> </w:t>
      </w:r>
      <w:r w:rsidR="00B640E2">
        <w:rPr>
          <w:rFonts w:ascii="Georgia" w:hAnsi="Georgia"/>
          <w:color w:val="0070C0"/>
        </w:rPr>
        <w:t>(FR)</w:t>
      </w:r>
      <w:r w:rsidRPr="009779B3">
        <w:rPr>
          <w:rFonts w:ascii="Georgia" w:hAnsi="Georgia"/>
          <w:color w:val="0070C0"/>
        </w:rPr>
        <w:t xml:space="preserve">. </w:t>
      </w:r>
    </w:p>
    <w:p w14:paraId="50A7C66A" w14:textId="77777777" w:rsidR="00B640E2" w:rsidRDefault="00B640E2" w:rsidP="00B640E2">
      <w:pPr>
        <w:rPr>
          <w:rFonts w:ascii="Georgia" w:hAnsi="Georgia"/>
          <w:color w:val="0070C0"/>
        </w:rPr>
      </w:pPr>
    </w:p>
    <w:p w14:paraId="3AEC7745" w14:textId="4D039570" w:rsidR="00DC5D62" w:rsidRPr="009779B3" w:rsidRDefault="00DC5D62" w:rsidP="00B640E2">
      <w:pPr>
        <w:rPr>
          <w:rFonts w:ascii="Georgia" w:hAnsi="Georgia"/>
          <w:color w:val="0070C0"/>
        </w:rPr>
      </w:pPr>
      <w:r w:rsidRPr="009779B3">
        <w:rPr>
          <w:rFonts w:ascii="Georgia" w:hAnsi="Georgia"/>
          <w:color w:val="0070C0"/>
        </w:rPr>
        <w:t xml:space="preserve">Identify at which point of time each task begins and ends. All </w:t>
      </w:r>
      <w:r w:rsidR="00893250" w:rsidRPr="009779B3">
        <w:rPr>
          <w:rFonts w:ascii="Georgia" w:hAnsi="Georgia"/>
          <w:color w:val="0070C0"/>
        </w:rPr>
        <w:t>t</w:t>
      </w:r>
      <w:r w:rsidRPr="009779B3">
        <w:rPr>
          <w:rFonts w:ascii="Georgia" w:hAnsi="Georgia"/>
          <w:color w:val="0070C0"/>
        </w:rPr>
        <w:t xml:space="preserve">asks defined in the planning shall be specified in detail </w:t>
      </w:r>
      <w:r w:rsidR="0074683A">
        <w:rPr>
          <w:rFonts w:ascii="Georgia" w:hAnsi="Georgia"/>
          <w:color w:val="0070C0"/>
        </w:rPr>
        <w:t xml:space="preserve">in the Task Descriptions </w:t>
      </w:r>
      <w:r w:rsidRPr="009779B3">
        <w:rPr>
          <w:rFonts w:ascii="Georgia" w:hAnsi="Georgia"/>
          <w:color w:val="0070C0"/>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r w:rsidR="008D4E5B">
        <w:rPr>
          <w:rFonts w:ascii="Georgia" w:hAnsi="Georgia"/>
          <w:color w:val="0070C0"/>
        </w:rPr>
        <w:t xml:space="preserve"> Please not</w:t>
      </w:r>
      <w:r w:rsidR="0074683A">
        <w:rPr>
          <w:rFonts w:ascii="Georgia" w:hAnsi="Georgia"/>
          <w:color w:val="0070C0"/>
        </w:rPr>
        <w:t>e</w:t>
      </w:r>
      <w:r w:rsidR="008D4E5B">
        <w:rPr>
          <w:rFonts w:ascii="Georgia" w:hAnsi="Georgia"/>
          <w:color w:val="0070C0"/>
        </w:rPr>
        <w:t xml:space="preserve"> that the table is not meant as a recommendation of how to </w:t>
      </w:r>
      <w:r w:rsidR="0074683A">
        <w:rPr>
          <w:rFonts w:ascii="Georgia" w:hAnsi="Georgia"/>
          <w:color w:val="0070C0"/>
        </w:rPr>
        <w:t>plan</w:t>
      </w:r>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r w:rsidR="00DE01FB">
        <w:rPr>
          <w:rFonts w:ascii="Georgia" w:hAnsi="Georgia"/>
          <w:color w:val="0070C0"/>
        </w:rPr>
        <w:t xml:space="preserve"> if needed</w:t>
      </w:r>
      <w:r w:rsidR="001D2357">
        <w:rPr>
          <w:rFonts w:ascii="Georgia" w:hAnsi="Georgia"/>
          <w:color w:val="0070C0"/>
        </w:rPr>
        <w:t>.</w:t>
      </w:r>
    </w:p>
    <w:p w14:paraId="737C78EF" w14:textId="77777777" w:rsidR="00577752" w:rsidRDefault="00577752" w:rsidP="005E293B">
      <w:pPr>
        <w:rPr>
          <w:rFonts w:ascii="Georgia" w:hAnsi="Georgia"/>
          <w:color w:val="0070C0"/>
        </w:rPr>
      </w:pPr>
    </w:p>
    <w:p w14:paraId="3991A510" w14:textId="77777777" w:rsidR="00DC7A6B" w:rsidRPr="000A59F2" w:rsidRDefault="00DC7A6B" w:rsidP="00DC7A6B">
      <w:pPr>
        <w:rPr>
          <w:ins w:id="19" w:author="Gabriele Moehlenkamp" w:date="2025-09-04T13:17:00Z" w16du:dateUtc="2025-09-04T11:17:00Z"/>
          <w:rFonts w:ascii="Georgia" w:hAnsi="Georgia"/>
          <w:color w:val="0070C0"/>
        </w:rPr>
      </w:pPr>
      <w:ins w:id="20" w:author="Gabriele Moehlenkamp" w:date="2025-09-04T13:17:00Z" w16du:dateUtc="2025-09-04T11:17:00Z">
        <w:r w:rsidRPr="000A59F2">
          <w:rPr>
            <w:rFonts w:ascii="Georgia" w:hAnsi="Georgia"/>
            <w:color w:val="0070C0"/>
          </w:rPr>
          <w:t xml:space="preserve">The </w:t>
        </w:r>
        <w:r>
          <w:rPr>
            <w:rFonts w:ascii="Georgia" w:hAnsi="Georgia"/>
            <w:color w:val="0070C0"/>
          </w:rPr>
          <w:t>possible</w:t>
        </w:r>
        <w:r w:rsidRPr="000A59F2">
          <w:rPr>
            <w:rFonts w:ascii="Georgia" w:hAnsi="Georgia"/>
            <w:color w:val="0070C0"/>
          </w:rPr>
          <w:t xml:space="preserve"> duration of the incubation is</w:t>
        </w:r>
        <w:r>
          <w:rPr>
            <w:rFonts w:ascii="Georgia" w:hAnsi="Georgia"/>
            <w:color w:val="0070C0"/>
          </w:rPr>
          <w:t xml:space="preserve"> either 12, 18 or</w:t>
        </w:r>
        <w:r w:rsidRPr="000A59F2">
          <w:rPr>
            <w:rFonts w:ascii="Georgia" w:hAnsi="Georgia"/>
            <w:color w:val="0070C0"/>
          </w:rPr>
          <w:t xml:space="preserve"> 24 months.]</w:t>
        </w:r>
      </w:ins>
    </w:p>
    <w:p w14:paraId="3565DD21" w14:textId="0F729382" w:rsidR="00AF1E4C" w:rsidRPr="0018287B" w:rsidDel="00DC7A6B" w:rsidRDefault="00577752" w:rsidP="005E293B">
      <w:pPr>
        <w:rPr>
          <w:del w:id="21" w:author="Gabriele Moehlenkamp" w:date="2025-09-04T13:17:00Z" w16du:dateUtc="2025-09-04T11:17:00Z"/>
          <w:rFonts w:ascii="Georgia" w:hAnsi="Georgia"/>
          <w:color w:val="0070C0"/>
        </w:rPr>
      </w:pPr>
      <w:del w:id="22" w:author="Gabriele Moehlenkamp" w:date="2025-09-04T13:17:00Z" w16du:dateUtc="2025-09-04T11:17:00Z">
        <w:r w:rsidRPr="00D767CF" w:rsidDel="00DC7A6B">
          <w:rPr>
            <w:rFonts w:ascii="Georgia" w:hAnsi="Georgia"/>
            <w:color w:val="0070C0"/>
          </w:rPr>
          <w:delText>The maximum duration of the incubation is 24 months.</w:delText>
        </w:r>
        <w:r w:rsidR="00AF1E4C" w:rsidRPr="0018287B" w:rsidDel="00DC7A6B">
          <w:rPr>
            <w:rFonts w:ascii="Georgia" w:hAnsi="Georgia"/>
            <w:color w:val="0070C0"/>
          </w:rPr>
          <w:delText>]</w:delText>
        </w:r>
      </w:del>
    </w:p>
    <w:p w14:paraId="1FE10279" w14:textId="77777777" w:rsidR="00AF1E4C" w:rsidRPr="0018287B" w:rsidRDefault="00AF1E4C" w:rsidP="005E293B">
      <w:pPr>
        <w:rPr>
          <w:rFonts w:ascii="Georgia" w:hAnsi="Georgia"/>
        </w:rPr>
      </w:pPr>
    </w:p>
    <w:p w14:paraId="16289A60" w14:textId="77777777" w:rsidR="00AF1E4C" w:rsidRDefault="00AF1E4C" w:rsidP="005E293B">
      <w:pPr>
        <w:rPr>
          <w:rFonts w:ascii="Georgia" w:hAnsi="Georgia"/>
          <w:color w:val="0070C0"/>
        </w:rPr>
      </w:pPr>
      <w:r w:rsidRPr="0018287B">
        <w:rPr>
          <w:rFonts w:ascii="Georgia" w:hAnsi="Georgia"/>
          <w:color w:val="0070C0"/>
        </w:rPr>
        <w:t>Text</w:t>
      </w:r>
    </w:p>
    <w:p w14:paraId="006D2A9B" w14:textId="77777777" w:rsidR="00783917" w:rsidRDefault="00783917" w:rsidP="005E293B">
      <w:pPr>
        <w:rPr>
          <w:rFonts w:ascii="Georgia" w:hAnsi="Georgia"/>
          <w:color w:val="0070C0"/>
        </w:rPr>
      </w:pPr>
    </w:p>
    <w:p w14:paraId="108B3EC8" w14:textId="3CD4F93F" w:rsidR="00783917" w:rsidRDefault="00347899" w:rsidP="005E293B">
      <w:pPr>
        <w:rPr>
          <w:rFonts w:ascii="Georgia" w:hAnsi="Georgia"/>
          <w:color w:val="0070C0"/>
        </w:rPr>
      </w:pPr>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5pt;height:126.75pt;mso-width-percent:0;mso-height-percent:0;mso-width-percent:0;mso-height-percent:0" o:ole="">
            <v:imagedata r:id="rId11" o:title=""/>
          </v:shape>
          <o:OLEObject Type="Embed" ProgID="Excel.Sheet.12" ShapeID="_x0000_i1025" DrawAspect="Content" ObjectID="_1820629429" r:id="rId12"/>
        </w:object>
      </w:r>
    </w:p>
    <w:p w14:paraId="0975B1DF" w14:textId="77777777" w:rsidR="00783917" w:rsidRDefault="00783917" w:rsidP="005E293B">
      <w:pPr>
        <w:rPr>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531E65B2" w:rsidR="00AF1E4C" w:rsidRPr="0018287B" w:rsidRDefault="00AF1E4C" w:rsidP="005E293B">
      <w:pPr>
        <w:rPr>
          <w:rFonts w:ascii="Georgia" w:hAnsi="Georgia"/>
        </w:rPr>
      </w:pP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berschrift2"/>
        <w:numPr>
          <w:ilvl w:val="0"/>
          <w:numId w:val="0"/>
        </w:numPr>
        <w:jc w:val="left"/>
        <w:rPr>
          <w:rFonts w:ascii="Georgia" w:hAnsi="Georgia" w:cs="Times New Roman"/>
        </w:rPr>
      </w:pPr>
      <w:bookmarkStart w:id="23" w:name="_Toc313443268"/>
      <w:bookmarkStart w:id="24" w:name="_Toc495580397"/>
      <w:r w:rsidRPr="0018287B">
        <w:rPr>
          <w:rFonts w:ascii="Georgia" w:hAnsi="Georgia" w:cs="Times New Roman"/>
        </w:rPr>
        <w:t>1.2</w:t>
      </w:r>
      <w:r w:rsidRPr="0018287B">
        <w:rPr>
          <w:rFonts w:ascii="Georgia" w:hAnsi="Georgia" w:cs="Times New Roman"/>
        </w:rPr>
        <w:tab/>
        <w:t>Task Descriptions</w:t>
      </w:r>
      <w:bookmarkEnd w:id="23"/>
      <w:bookmarkEnd w:id="24"/>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lastRenderedPageBreak/>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r w:rsidR="005301F5">
        <w:rPr>
          <w:rFonts w:ascii="Georgia" w:hAnsi="Georgia"/>
          <w:color w:val="0070C0"/>
        </w:rPr>
        <w:t>, intellectual property,</w:t>
      </w:r>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73EDA14D"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9779B3">
        <w:rPr>
          <w:rFonts w:ascii="Georgia" w:hAnsi="Georgia"/>
          <w:b/>
          <w:bCs/>
          <w:color w:val="0070C0"/>
        </w:rPr>
        <w:t xml:space="preserve">the space connection should be a fundamental </w:t>
      </w:r>
      <w:r w:rsidR="00B657C7" w:rsidRPr="009779B3">
        <w:rPr>
          <w:rFonts w:ascii="Georgia" w:hAnsi="Georgia"/>
          <w:b/>
          <w:bCs/>
          <w:color w:val="0070C0"/>
        </w:rPr>
        <w:t xml:space="preserve">part </w:t>
      </w:r>
      <w:r w:rsidRPr="009779B3">
        <w:rPr>
          <w:rFonts w:ascii="Georgia" w:hAnsi="Georgia"/>
          <w:b/>
          <w:bCs/>
          <w:color w:val="0070C0"/>
        </w:rPr>
        <w:t>of the proposed incubation activity</w:t>
      </w:r>
      <w:r w:rsidRPr="00BD5054">
        <w:rPr>
          <w:rFonts w:ascii="Georgia" w:hAnsi="Georgia"/>
          <w:color w:val="0070C0"/>
        </w:rPr>
        <w:t xml:space="preserve">. For a “downstream” activity this means that the Incubation Proposal should include clearly defined tasks about how the </w:t>
      </w:r>
      <w:r w:rsidRPr="003E1C65">
        <w:rPr>
          <w:rFonts w:ascii="Georgia" w:hAnsi="Georgia"/>
          <w:color w:val="0070C0"/>
          <w:u w:val="wavyDouble"/>
        </w:rPr>
        <w:t>space</w:t>
      </w:r>
      <w:r w:rsidR="003E1C65">
        <w:rPr>
          <w:rFonts w:ascii="Georgia" w:hAnsi="Georgia"/>
          <w:color w:val="0070C0"/>
          <w:u w:val="wavyDouble"/>
        </w:rPr>
        <w:t>-</w:t>
      </w:r>
      <w:r w:rsidRPr="003E1C65">
        <w:rPr>
          <w:rFonts w:ascii="Georgia" w:hAnsi="Georgia"/>
          <w:color w:val="0070C0"/>
          <w:u w:val="wavyDouble"/>
        </w:rPr>
        <w:t>based data</w:t>
      </w:r>
      <w:r w:rsidRPr="00BD5054">
        <w:rPr>
          <w:rFonts w:ascii="Georgia" w:hAnsi="Georgia"/>
          <w:color w:val="0070C0"/>
        </w:rPr>
        <w:t xml:space="preserve">,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62EA5C52"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w:t>
      </w:r>
      <w:del w:id="25" w:author="Gabriele Moehlenkamp" w:date="2025-09-04T13:19:00Z" w16du:dateUtc="2025-09-04T11:19:00Z">
        <w:r w:rsidR="00AF1E4C" w:rsidRPr="0018287B" w:rsidDel="0078594C">
          <w:rPr>
            <w:rFonts w:ascii="Georgia" w:hAnsi="Georgia"/>
            <w:color w:val="0070C0"/>
          </w:rPr>
          <w:delText xml:space="preserve">the </w:delText>
        </w:r>
      </w:del>
      <w:ins w:id="26" w:author="Gabriele Moehlenkamp" w:date="2025-09-04T13:19:00Z" w16du:dateUtc="2025-09-04T11:19:00Z">
        <w:r w:rsidR="0078594C">
          <w:rPr>
            <w:rFonts w:ascii="Georgia" w:hAnsi="Georgia"/>
            <w:color w:val="0070C0"/>
          </w:rPr>
          <w:t>one</w:t>
        </w:r>
        <w:r w:rsidR="0078594C" w:rsidRPr="0018287B">
          <w:rPr>
            <w:rFonts w:ascii="Georgia" w:hAnsi="Georgia"/>
            <w:color w:val="0070C0"/>
          </w:rPr>
          <w:t xml:space="preserve"> </w:t>
        </w:r>
      </w:ins>
      <w:r w:rsidR="00AF1E4C" w:rsidRPr="0018287B">
        <w:rPr>
          <w:rFonts w:ascii="Georgia" w:hAnsi="Georgia"/>
          <w:color w:val="0070C0"/>
        </w:rPr>
        <w:t>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r w:rsidR="008E1889">
        <w:rPr>
          <w:rFonts w:ascii="Georgia" w:hAnsi="Georgia"/>
          <w:color w:val="0070C0"/>
        </w:rPr>
        <w:t>One or several tasks shall contain output</w:t>
      </w:r>
      <w:r w:rsidR="00114CA0">
        <w:rPr>
          <w:rFonts w:ascii="Georgia" w:hAnsi="Georgia"/>
          <w:color w:val="0070C0"/>
        </w:rPr>
        <w:t>s</w:t>
      </w:r>
      <w:r w:rsidR="008E1889">
        <w:rPr>
          <w:rFonts w:ascii="Georgia" w:hAnsi="Georgia"/>
          <w:color w:val="0070C0"/>
        </w:rPr>
        <w:t xml:space="preserve"> that qualif</w:t>
      </w:r>
      <w:r w:rsidR="001D5342">
        <w:rPr>
          <w:rFonts w:ascii="Georgia" w:hAnsi="Georgia"/>
          <w:color w:val="0070C0"/>
        </w:rPr>
        <w:t>y</w:t>
      </w:r>
      <w:r w:rsidR="008E1889">
        <w:rPr>
          <w:rFonts w:ascii="Georgia" w:hAnsi="Georgia"/>
          <w:color w:val="0070C0"/>
        </w:rPr>
        <w:t xml:space="preserve"> as “deliverable” </w:t>
      </w:r>
      <w:r w:rsidR="000A63AB">
        <w:rPr>
          <w:rFonts w:ascii="Georgia" w:hAnsi="Georgia"/>
          <w:color w:val="0070C0"/>
        </w:rPr>
        <w:t>according to the Draft Incubation Contract</w:t>
      </w:r>
      <w:r w:rsidR="003B2CB3">
        <w:rPr>
          <w:rFonts w:ascii="Georgia" w:hAnsi="Georgia"/>
          <w:color w:val="0070C0"/>
        </w:rPr>
        <w:t>, see also the separate section below</w:t>
      </w:r>
      <w:r w:rsidR="00C7634B">
        <w:rPr>
          <w:rFonts w:ascii="Georgia" w:hAnsi="Georgia"/>
          <w:color w:val="0070C0"/>
        </w:rPr>
        <w:t>.</w:t>
      </w:r>
    </w:p>
    <w:p w14:paraId="09FED0EF" w14:textId="77777777" w:rsidR="00BA0305" w:rsidRDefault="00BA0305" w:rsidP="005E293B">
      <w:pPr>
        <w:rPr>
          <w:rFonts w:ascii="Georgia" w:hAnsi="Georgia"/>
          <w:color w:val="0070C0"/>
        </w:rPr>
      </w:pPr>
    </w:p>
    <w:p w14:paraId="73C39B1F" w14:textId="089B4C61"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as a detailed work plan</w:t>
      </w:r>
      <w:r w:rsidR="004A44D3">
        <w:rPr>
          <w:rFonts w:ascii="Georgia" w:hAnsi="Georgia"/>
          <w:color w:val="0070C0"/>
        </w:rPr>
        <w:t xml:space="preserve"> during incubation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63F2D827" w14:textId="77777777" w:rsidR="00A07011" w:rsidRPr="000A59F2" w:rsidRDefault="00A07011" w:rsidP="00A07011">
      <w:pPr>
        <w:rPr>
          <w:ins w:id="27" w:author="Gabriele Moehlenkamp" w:date="2025-09-04T13:20:00Z" w16du:dateUtc="2025-09-04T11:20:00Z"/>
          <w:rFonts w:ascii="Georgia" w:hAnsi="Georgia"/>
          <w:color w:val="0070C0"/>
        </w:rPr>
      </w:pPr>
      <w:ins w:id="28" w:author="Gabriele Moehlenkamp" w:date="2025-09-04T13:20:00Z" w16du:dateUtc="2025-09-04T11:20:00Z">
        <w:r w:rsidRPr="000A59F2">
          <w:rPr>
            <w:rFonts w:ascii="Georgia" w:hAnsi="Georgia"/>
            <w:color w:val="0070C0"/>
          </w:rPr>
          <w:t>In the costs overview, which also serves as an expenditure plan for the incentive and other sources of funding, explain which costs you expect to have and from which sources they are financed. In case you plan to use the incentive to pay for internal costs (provided this is allowed under the incubation contract), then also provide information on personnel category, number of hours, and internal hourly rates. You may do this by adding the requested information in column “Type of expense”, for example “Software engineer,  X hours, EUR Y/h”.</w:t>
        </w:r>
      </w:ins>
    </w:p>
    <w:p w14:paraId="5DF02EE6" w14:textId="0B4B546F" w:rsidR="00354A1E" w:rsidDel="00A07011" w:rsidRDefault="00833156" w:rsidP="005E293B">
      <w:pPr>
        <w:rPr>
          <w:del w:id="29" w:author="Gabriele Moehlenkamp" w:date="2025-09-04T13:20:00Z" w16du:dateUtc="2025-09-04T11:20:00Z"/>
          <w:rFonts w:ascii="Georgia" w:hAnsi="Georgia"/>
          <w:color w:val="0070C0"/>
        </w:rPr>
      </w:pPr>
      <w:del w:id="30" w:author="Gabriele Moehlenkamp" w:date="2025-09-04T13:20:00Z" w16du:dateUtc="2025-09-04T11:20:00Z">
        <w:r w:rsidDel="00A07011">
          <w:rPr>
            <w:rFonts w:ascii="Georgia" w:hAnsi="Georgia"/>
            <w:color w:val="0070C0"/>
          </w:rPr>
          <w:delText>In the costs overview</w:delText>
        </w:r>
        <w:r w:rsidR="00F028BE" w:rsidDel="00A07011">
          <w:rPr>
            <w:rFonts w:ascii="Georgia" w:hAnsi="Georgia"/>
            <w:color w:val="0070C0"/>
          </w:rPr>
          <w:delText>, which also serve</w:delText>
        </w:r>
        <w:r w:rsidR="00B224D7" w:rsidDel="00A07011">
          <w:rPr>
            <w:rFonts w:ascii="Georgia" w:hAnsi="Georgia"/>
            <w:color w:val="0070C0"/>
          </w:rPr>
          <w:delText>s</w:delText>
        </w:r>
        <w:r w:rsidR="00F028BE" w:rsidDel="00A07011">
          <w:rPr>
            <w:rFonts w:ascii="Georgia" w:hAnsi="Georgia"/>
            <w:color w:val="0070C0"/>
          </w:rPr>
          <w:delText xml:space="preserve"> as an expenditure plan</w:delText>
        </w:r>
        <w:r w:rsidR="00382E0E" w:rsidDel="00A07011">
          <w:rPr>
            <w:rFonts w:ascii="Georgia" w:hAnsi="Georgia"/>
            <w:color w:val="0070C0"/>
          </w:rPr>
          <w:delText xml:space="preserve"> for the incentive and other sources of funding</w:delText>
        </w:r>
        <w:r w:rsidDel="00A07011">
          <w:rPr>
            <w:rFonts w:ascii="Georgia" w:hAnsi="Georgia"/>
            <w:color w:val="0070C0"/>
          </w:rPr>
          <w:delText>, explain which costs you expect to have</w:delText>
        </w:r>
        <w:r w:rsidR="00455EB9" w:rsidDel="00A07011">
          <w:rPr>
            <w:rFonts w:ascii="Georgia" w:hAnsi="Georgia"/>
            <w:color w:val="0070C0"/>
          </w:rPr>
          <w:delText xml:space="preserve"> </w:delText>
        </w:r>
        <w:r w:rsidDel="00A07011">
          <w:rPr>
            <w:rFonts w:ascii="Georgia" w:hAnsi="Georgia"/>
            <w:color w:val="0070C0"/>
          </w:rPr>
          <w:delText xml:space="preserve">and from which sources they are financed. </w:delText>
        </w:r>
        <w:r w:rsidR="00302E31" w:rsidDel="00A07011">
          <w:rPr>
            <w:rFonts w:ascii="Georgia" w:hAnsi="Georgia"/>
            <w:color w:val="0070C0"/>
          </w:rPr>
          <w:delText>In case you plan to use the incentive</w:delText>
        </w:r>
        <w:r w:rsidR="00104E9D" w:rsidDel="00A07011">
          <w:rPr>
            <w:rFonts w:ascii="Georgia" w:hAnsi="Georgia"/>
            <w:color w:val="0070C0"/>
          </w:rPr>
          <w:delText xml:space="preserve"> </w:delText>
        </w:r>
        <w:r w:rsidR="00302E31" w:rsidDel="00A07011">
          <w:rPr>
            <w:rFonts w:ascii="Georgia" w:hAnsi="Georgia"/>
            <w:color w:val="0070C0"/>
          </w:rPr>
          <w:delText>to pay for internal costs, then also</w:delText>
        </w:r>
        <w:r w:rsidR="007A0B5E" w:rsidDel="00A07011">
          <w:rPr>
            <w:rFonts w:ascii="Georgia" w:hAnsi="Georgia"/>
            <w:color w:val="0070C0"/>
          </w:rPr>
          <w:delText xml:space="preserve"> </w:delText>
        </w:r>
        <w:r w:rsidR="00302E31" w:rsidDel="00A07011">
          <w:rPr>
            <w:rFonts w:ascii="Georgia" w:hAnsi="Georgia"/>
            <w:color w:val="0070C0"/>
          </w:rPr>
          <w:delText xml:space="preserve">information on personnel category, number of hours, and internal hourly rates are required. </w:delText>
        </w:r>
        <w:r w:rsidDel="00A07011">
          <w:rPr>
            <w:rFonts w:ascii="Georgia" w:hAnsi="Georgia"/>
            <w:color w:val="0070C0"/>
          </w:rPr>
          <w:delText xml:space="preserve">Please respect </w:delText>
        </w:r>
        <w:r w:rsidR="00302E31" w:rsidDel="00A07011">
          <w:rPr>
            <w:rFonts w:ascii="Georgia" w:hAnsi="Georgia"/>
            <w:color w:val="0070C0"/>
          </w:rPr>
          <w:delText xml:space="preserve">any </w:delText>
        </w:r>
        <w:r w:rsidDel="00A07011">
          <w:rPr>
            <w:rFonts w:ascii="Georgia" w:hAnsi="Georgia"/>
            <w:color w:val="0070C0"/>
          </w:rPr>
          <w:delText>restrictions related to the ESA incentive as described in the draft incubation</w:delText>
        </w:r>
        <w:r w:rsidR="00BB62C0" w:rsidDel="00A07011">
          <w:rPr>
            <w:rFonts w:ascii="Georgia" w:hAnsi="Georgia"/>
            <w:color w:val="0070C0"/>
          </w:rPr>
          <w:delText xml:space="preserve"> contract.</w:delText>
        </w:r>
        <w:r w:rsidR="006F0701" w:rsidDel="00A07011">
          <w:rPr>
            <w:rFonts w:ascii="Georgia" w:hAnsi="Georgia"/>
            <w:color w:val="0070C0"/>
          </w:rPr>
          <w:delText>]</w:delText>
        </w:r>
      </w:del>
    </w:p>
    <w:p w14:paraId="7C7BA319" w14:textId="77777777" w:rsidR="00AF1E4C" w:rsidRDefault="00AF1E4C" w:rsidP="005E293B">
      <w:pPr>
        <w:rPr>
          <w:ins w:id="31" w:author="Gabriele Moehlenkamp" w:date="2025-09-04T13:21:00Z" w16du:dateUtc="2025-09-04T11:21:00Z"/>
          <w:rFonts w:ascii="Georgia" w:hAnsi="Georgia"/>
          <w:color w:val="0070C0"/>
        </w:rPr>
      </w:pPr>
    </w:p>
    <w:p w14:paraId="50940BAF" w14:textId="77777777" w:rsidR="008272B9" w:rsidRPr="000A59F2" w:rsidRDefault="008272B9" w:rsidP="008272B9">
      <w:pPr>
        <w:rPr>
          <w:ins w:id="32" w:author="Gabriele Moehlenkamp" w:date="2025-09-04T13:21:00Z" w16du:dateUtc="2025-09-04T11:21:00Z"/>
          <w:rFonts w:ascii="Georgia" w:hAnsi="Georgia"/>
          <w:color w:val="0070C0"/>
        </w:rPr>
      </w:pPr>
      <w:ins w:id="33" w:author="Gabriele Moehlenkamp" w:date="2025-09-04T13:21:00Z" w16du:dateUtc="2025-09-04T11:21:00Z">
        <w:r w:rsidRPr="000A59F2">
          <w:rPr>
            <w:rFonts w:ascii="Georgia" w:hAnsi="Georgia"/>
            <w:color w:val="0070C0"/>
          </w:rPr>
          <w:t>Please respect any restrictions related to the ESA incentive as described in the draft incubation contract.</w:t>
        </w:r>
      </w:ins>
    </w:p>
    <w:p w14:paraId="33AE0F26" w14:textId="77777777" w:rsidR="008272B9" w:rsidRPr="0018287B" w:rsidRDefault="008272B9" w:rsidP="005E293B">
      <w:pPr>
        <w:rPr>
          <w:rFonts w:ascii="Georgia" w:hAnsi="Georgia"/>
          <w:color w:val="0070C0"/>
        </w:rPr>
      </w:pPr>
    </w:p>
    <w:p w14:paraId="2E2CF2EA" w14:textId="29B4999A"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Pr="0018287B" w:rsidRDefault="006E47C5"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Listenabsatz"/>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enabsatz"/>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enabsatz"/>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B98282B"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w:t>
                  </w:r>
                  <w:ins w:id="34" w:author="Gabriele Moehlenkamp" w:date="2025-09-05T15:54:00Z" w16du:dateUtc="2025-09-05T13:54:00Z">
                    <w:r w:rsidR="005540AB">
                      <w:rPr>
                        <w:rFonts w:ascii="Georgia" w:hAnsi="Georgia"/>
                        <w:bCs/>
                        <w:sz w:val="21"/>
                        <w:szCs w:val="21"/>
                        <w:lang w:eastAsia="en-US"/>
                      </w:rPr>
                      <w:t>s</w:t>
                    </w:r>
                  </w:ins>
                  <w:del w:id="35" w:author="Gabriele Moehlenkamp" w:date="2025-09-05T15:54:00Z" w16du:dateUtc="2025-09-05T13:54:00Z">
                    <w:r w:rsidRPr="006E47C5" w:rsidDel="005540AB">
                      <w:rPr>
                        <w:rFonts w:ascii="Georgia" w:hAnsi="Georgia"/>
                        <w:bCs/>
                        <w:sz w:val="21"/>
                        <w:szCs w:val="21"/>
                        <w:lang w:eastAsia="en-US"/>
                      </w:rPr>
                      <w:delText>S</w:delText>
                    </w:r>
                  </w:del>
                  <w:r w:rsidRPr="006E47C5">
                    <w:rPr>
                      <w:rFonts w:ascii="Georgia" w:hAnsi="Georgia"/>
                      <w:bCs/>
                      <w:sz w:val="21"/>
                      <w:szCs w:val="21"/>
                      <w:lang w:eastAsia="en-US"/>
                    </w:rPr>
                    <w:t>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37A9EBB5" w:rsidR="00833156" w:rsidRPr="008B1BB6" w:rsidRDefault="005726C9" w:rsidP="006E47C5">
                  <w:pPr>
                    <w:spacing w:line="276" w:lineRule="auto"/>
                    <w:jc w:val="left"/>
                    <w:rPr>
                      <w:rFonts w:ascii="Georgia" w:hAnsi="Georgia"/>
                      <w:bCs/>
                      <w:sz w:val="21"/>
                      <w:szCs w:val="21"/>
                      <w:lang w:eastAsia="en-US"/>
                    </w:rPr>
                  </w:pPr>
                  <w:ins w:id="36" w:author="Gabriele Moehlenkamp" w:date="2025-09-04T13:22:00Z" w16du:dateUtc="2025-09-04T11:22:00Z">
                    <w:r w:rsidRPr="008B1BB6">
                      <w:rPr>
                        <w:rFonts w:ascii="Georgia" w:hAnsi="Georgia"/>
                        <w:color w:val="0070C0"/>
                        <w:sz w:val="21"/>
                        <w:szCs w:val="21"/>
                        <w:rPrChange w:id="37" w:author="Gabriele Moehlenkamp" w:date="2025-09-04T13:23:00Z" w16du:dateUtc="2025-09-04T11:23:00Z">
                          <w:rPr>
                            <w:rFonts w:ascii="Georgia" w:hAnsi="Georgia"/>
                            <w:bCs/>
                            <w:sz w:val="21"/>
                            <w:szCs w:val="21"/>
                            <w:lang w:eastAsia="en-US"/>
                          </w:rPr>
                        </w:rPrChange>
                      </w:rPr>
                      <w:t>[</w:t>
                    </w:r>
                    <w:r w:rsidR="00AD406A" w:rsidRPr="008B1BB6">
                      <w:rPr>
                        <w:rFonts w:ascii="Georgia" w:hAnsi="Georgia"/>
                        <w:color w:val="0070C0"/>
                        <w:sz w:val="21"/>
                        <w:szCs w:val="21"/>
                        <w:rPrChange w:id="38" w:author="Gabriele Moehlenkamp" w:date="2025-09-04T13:23:00Z" w16du:dateUtc="2025-09-04T11:23:00Z">
                          <w:rPr>
                            <w:rFonts w:ascii="Georgia" w:hAnsi="Georgia"/>
                            <w:bCs/>
                            <w:sz w:val="21"/>
                            <w:szCs w:val="21"/>
                            <w:lang w:eastAsia="en-US"/>
                          </w:rPr>
                        </w:rPrChange>
                      </w:rPr>
                      <w:t>Sub-task]</w:t>
                    </w:r>
                  </w:ins>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3F96351F" w:rsidR="00833156" w:rsidRPr="008B1BB6" w:rsidRDefault="008B1BB6" w:rsidP="006E47C5">
                  <w:pPr>
                    <w:spacing w:line="276" w:lineRule="auto"/>
                    <w:jc w:val="left"/>
                    <w:rPr>
                      <w:rFonts w:ascii="Georgia" w:hAnsi="Georgia"/>
                      <w:bCs/>
                      <w:sz w:val="21"/>
                      <w:szCs w:val="21"/>
                      <w:lang w:eastAsia="en-US"/>
                    </w:rPr>
                  </w:pPr>
                  <w:ins w:id="39" w:author="Gabriele Moehlenkamp" w:date="2025-09-04T13:23:00Z" w16du:dateUtc="2025-09-04T11:23:00Z">
                    <w:r w:rsidRPr="008B1BB6">
                      <w:rPr>
                        <w:rFonts w:ascii="Georgia" w:hAnsi="Georgia"/>
                        <w:color w:val="0070C0"/>
                        <w:sz w:val="21"/>
                        <w:szCs w:val="21"/>
                        <w:rPrChange w:id="40" w:author="Gabriele Moehlenkamp" w:date="2025-09-04T13:23:00Z" w16du:dateUtc="2025-09-04T11:23:00Z">
                          <w:rPr>
                            <w:rFonts w:ascii="Georgia" w:hAnsi="Georgia"/>
                            <w:color w:val="0070C0"/>
                          </w:rPr>
                        </w:rPrChange>
                      </w:rPr>
                      <w:t>[Sub-task]</w:t>
                    </w:r>
                  </w:ins>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E766E9F" w:rsidR="00E06478" w:rsidRDefault="00E06478"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1B61DF88" w14:textId="35F8433F" w:rsidR="000A63AB" w:rsidRPr="0018287B" w:rsidRDefault="000A63AB" w:rsidP="005E293B">
            <w:pPr>
              <w:rPr>
                <w:rFonts w:ascii="Georgia" w:hAnsi="Georgia"/>
              </w:rPr>
            </w:pPr>
          </w:p>
        </w:tc>
      </w:tr>
    </w:tbl>
    <w:p w14:paraId="049CFFA3" w14:textId="77777777" w:rsidR="00AF1E4C" w:rsidRPr="0018287B" w:rsidRDefault="00AF1E4C" w:rsidP="005E293B">
      <w:pPr>
        <w:jc w:val="center"/>
        <w:rPr>
          <w:rFonts w:ascii="Georgia" w:hAnsi="Georgia"/>
        </w:rPr>
      </w:pPr>
      <w:r w:rsidRPr="0018287B">
        <w:rPr>
          <w:rFonts w:ascii="Georgia" w:hAnsi="Georgia"/>
        </w:rPr>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berschrift2"/>
        <w:numPr>
          <w:ilvl w:val="0"/>
          <w:numId w:val="0"/>
        </w:numPr>
        <w:jc w:val="left"/>
        <w:rPr>
          <w:rFonts w:ascii="Georgia" w:hAnsi="Georgia" w:cs="Times New Roman"/>
        </w:rPr>
      </w:pPr>
      <w:r w:rsidRPr="0018287B">
        <w:rPr>
          <w:rFonts w:ascii="Georgia" w:hAnsi="Georgia" w:cs="Times New Roman"/>
        </w:rPr>
        <w:t>1.</w:t>
      </w:r>
      <w:r>
        <w:rPr>
          <w:rFonts w:ascii="Georgia" w:hAnsi="Georgia" w:cs="Times New Roman"/>
        </w:rPr>
        <w:t>3</w:t>
      </w:r>
      <w:r w:rsidRPr="0018287B">
        <w:rPr>
          <w:rFonts w:ascii="Georgia" w:hAnsi="Georgia" w:cs="Times New Roman"/>
        </w:rPr>
        <w:tab/>
      </w:r>
      <w:r w:rsidR="005B55D7">
        <w:rPr>
          <w:rFonts w:ascii="Georgia" w:hAnsi="Georgia" w:cs="Times New Roman"/>
        </w:rPr>
        <w:t>Deliverable</w:t>
      </w:r>
      <w:r w:rsidR="00AC6C17">
        <w:rPr>
          <w:rFonts w:ascii="Georgia" w:hAnsi="Georgia" w:cs="Times New Roman"/>
        </w:rPr>
        <w:t>s</w:t>
      </w:r>
      <w:r w:rsidR="005B55D7">
        <w:rPr>
          <w:rFonts w:ascii="Georgia" w:hAnsi="Georgia" w:cs="Times New Roman"/>
        </w:rPr>
        <w:t xml:space="preserve"> to the ESA BIC</w:t>
      </w:r>
    </w:p>
    <w:p w14:paraId="176F88CF" w14:textId="77777777" w:rsidR="00ED019E" w:rsidRPr="0018287B" w:rsidRDefault="00ED019E" w:rsidP="00ED019E">
      <w:pPr>
        <w:rPr>
          <w:rFonts w:ascii="Georgia" w:hAnsi="Georgia"/>
        </w:rPr>
      </w:pPr>
      <w:r w:rsidRPr="0018287B">
        <w:rPr>
          <w:rFonts w:ascii="Georgia" w:hAnsi="Georgia"/>
        </w:rPr>
        <w:t xml:space="preserve"> </w:t>
      </w:r>
    </w:p>
    <w:p w14:paraId="2CE01B35" w14:textId="77777777" w:rsidR="00ED019E" w:rsidRDefault="00ED019E" w:rsidP="00ED019E">
      <w:pPr>
        <w:rPr>
          <w:rFonts w:ascii="Georgia" w:hAnsi="Georgia"/>
          <w:color w:val="0070C0"/>
        </w:rPr>
      </w:pPr>
      <w:r w:rsidRPr="0018287B">
        <w:rPr>
          <w:rFonts w:ascii="Georgia" w:hAnsi="Georgia"/>
          <w:color w:val="0070C0"/>
        </w:rPr>
        <w:t>Writing Tips</w:t>
      </w:r>
    </w:p>
    <w:p w14:paraId="1F948A75" w14:textId="77777777" w:rsidR="00ED019E" w:rsidRDefault="00ED019E" w:rsidP="00ED019E">
      <w:pPr>
        <w:rPr>
          <w:rFonts w:ascii="Georgia" w:hAnsi="Georgia"/>
          <w:color w:val="0070C0"/>
        </w:rPr>
      </w:pPr>
    </w:p>
    <w:p w14:paraId="50EF4F2E" w14:textId="113A26BF" w:rsidR="008705F9" w:rsidRDefault="00ED019E" w:rsidP="007427B5">
      <w:pPr>
        <w:rPr>
          <w:rFonts w:ascii="Georgia" w:hAnsi="Georgia"/>
          <w:color w:val="0070C0"/>
        </w:rPr>
      </w:pPr>
      <w:r>
        <w:rPr>
          <w:rFonts w:ascii="Georgia" w:hAnsi="Georgia"/>
          <w:color w:val="0070C0"/>
        </w:rPr>
        <w:t>[Please provide a detailed description of which deliverable</w:t>
      </w:r>
      <w:r w:rsidR="00AC6C17">
        <w:rPr>
          <w:rFonts w:ascii="Georgia" w:hAnsi="Georgia"/>
          <w:color w:val="0070C0"/>
        </w:rPr>
        <w:t>s</w:t>
      </w:r>
      <w:r>
        <w:rPr>
          <w:rFonts w:ascii="Georgia" w:hAnsi="Georgia"/>
          <w:color w:val="0070C0"/>
        </w:rPr>
        <w:t xml:space="preserve"> will be available and provided to the ESA BIC at the </w:t>
      </w:r>
      <w:r w:rsidR="00E42B13">
        <w:rPr>
          <w:rFonts w:ascii="Georgia" w:hAnsi="Georgia"/>
          <w:color w:val="0070C0"/>
        </w:rPr>
        <w:t>mandatory milestones</w:t>
      </w:r>
      <w:r w:rsidR="008705F9">
        <w:rPr>
          <w:rFonts w:ascii="Georgia" w:hAnsi="Georgia"/>
          <w:color w:val="0070C0"/>
        </w:rPr>
        <w:t xml:space="preserve"> PM1, MTR and FR</w:t>
      </w:r>
      <w:r>
        <w:rPr>
          <w:rFonts w:ascii="Georgia" w:hAnsi="Georgia"/>
          <w:color w:val="0070C0"/>
        </w:rPr>
        <w:t xml:space="preserve">. </w:t>
      </w:r>
      <w:r w:rsidR="008705F9">
        <w:rPr>
          <w:rFonts w:ascii="Georgia" w:hAnsi="Georgia"/>
          <w:color w:val="0070C0"/>
        </w:rPr>
        <w:t>As a minimum, the following is required:</w:t>
      </w:r>
    </w:p>
    <w:p w14:paraId="461D5ABD" w14:textId="77777777" w:rsidR="00AC6C17" w:rsidRDefault="008705F9" w:rsidP="008705F9">
      <w:pPr>
        <w:pStyle w:val="Listenabsatz"/>
        <w:numPr>
          <w:ilvl w:val="0"/>
          <w:numId w:val="63"/>
        </w:numPr>
        <w:rPr>
          <w:rFonts w:ascii="Georgia" w:hAnsi="Georgia"/>
          <w:color w:val="0070C0"/>
        </w:rPr>
      </w:pPr>
      <w:r w:rsidRPr="009779B3">
        <w:rPr>
          <w:rFonts w:ascii="Georgia" w:hAnsi="Georgia"/>
          <w:color w:val="0070C0"/>
        </w:rPr>
        <w:t>PM1</w:t>
      </w:r>
      <w:r>
        <w:rPr>
          <w:rFonts w:ascii="Georgia" w:hAnsi="Georgia"/>
          <w:color w:val="0070C0"/>
        </w:rPr>
        <w:t xml:space="preserve">: </w:t>
      </w:r>
    </w:p>
    <w:p w14:paraId="10C27830" w14:textId="6DDE83ED" w:rsidR="00AC6C17" w:rsidRPr="00A72CFE" w:rsidRDefault="008705F9" w:rsidP="00AC6C17">
      <w:pPr>
        <w:pStyle w:val="Listenabsatz"/>
        <w:numPr>
          <w:ilvl w:val="1"/>
          <w:numId w:val="63"/>
        </w:numPr>
        <w:rPr>
          <w:rFonts w:ascii="Georgia" w:hAnsi="Georgia"/>
          <w:color w:val="0070C0"/>
        </w:rPr>
      </w:pPr>
      <w:r>
        <w:rPr>
          <w:rFonts w:ascii="Georgia" w:hAnsi="Georgia"/>
          <w:color w:val="0070C0"/>
        </w:rPr>
        <w:t>Finalised incubation proposal</w:t>
      </w:r>
      <w:r w:rsidR="006E1F0D">
        <w:rPr>
          <w:rFonts w:ascii="Georgia" w:hAnsi="Georgia"/>
          <w:color w:val="0070C0"/>
        </w:rPr>
        <w:t xml:space="preserve"> (including any updates agreed upon at the </w:t>
      </w:r>
      <w:r w:rsidR="006E1F0D" w:rsidRPr="00A72CFE">
        <w:rPr>
          <w:rFonts w:ascii="Georgia" w:hAnsi="Georgia"/>
          <w:color w:val="0070C0"/>
        </w:rPr>
        <w:t>negotiation or subsequently)</w:t>
      </w:r>
    </w:p>
    <w:p w14:paraId="22D1618B" w14:textId="0A673745" w:rsidR="008705F9" w:rsidRDefault="00AC6C17" w:rsidP="009779B3">
      <w:pPr>
        <w:pStyle w:val="Listenabsatz"/>
        <w:numPr>
          <w:ilvl w:val="1"/>
          <w:numId w:val="63"/>
        </w:numPr>
        <w:rPr>
          <w:ins w:id="41" w:author="Gabriele Moehlenkamp" w:date="2025-09-04T13:24:00Z" w16du:dateUtc="2025-09-04T11:24:00Z"/>
          <w:rFonts w:ascii="Georgia" w:hAnsi="Georgia"/>
          <w:color w:val="0070C0"/>
        </w:rPr>
      </w:pPr>
      <w:r w:rsidRPr="00A72CFE">
        <w:rPr>
          <w:rFonts w:ascii="Georgia" w:hAnsi="Georgia"/>
          <w:color w:val="0070C0"/>
        </w:rPr>
        <w:t>Up</w:t>
      </w:r>
      <w:r w:rsidR="008705F9" w:rsidRPr="00A72CFE">
        <w:rPr>
          <w:rFonts w:ascii="Georgia" w:hAnsi="Georgia"/>
          <w:color w:val="0070C0"/>
        </w:rPr>
        <w:t>dated</w:t>
      </w:r>
      <w:r w:rsidRPr="00A72CFE">
        <w:rPr>
          <w:rFonts w:ascii="Georgia" w:hAnsi="Georgia"/>
          <w:color w:val="0070C0"/>
        </w:rPr>
        <w:t xml:space="preserve"> business plan</w:t>
      </w:r>
      <w:r w:rsidR="005D0F95" w:rsidRPr="00A72CFE">
        <w:rPr>
          <w:rFonts w:ascii="Georgia" w:hAnsi="Georgia"/>
          <w:color w:val="0070C0"/>
        </w:rPr>
        <w:t xml:space="preserve"> including any changes made after applying to the ESA BIC</w:t>
      </w:r>
    </w:p>
    <w:p w14:paraId="7D02C351" w14:textId="77777777" w:rsidR="00C245C0" w:rsidRDefault="00BD0956" w:rsidP="00C245C0">
      <w:pPr>
        <w:pStyle w:val="Listenabsatz"/>
        <w:numPr>
          <w:ilvl w:val="1"/>
          <w:numId w:val="63"/>
        </w:numPr>
        <w:rPr>
          <w:ins w:id="42" w:author="Gabriele Moehlenkamp" w:date="2025-09-05T15:56:00Z" w16du:dateUtc="2025-09-05T13:56:00Z"/>
          <w:rFonts w:ascii="Georgia" w:hAnsi="Georgia"/>
          <w:color w:val="0070C0"/>
        </w:rPr>
      </w:pPr>
      <w:ins w:id="43" w:author="Gabriele Moehlenkamp" w:date="2025-09-04T13:24:00Z" w16du:dateUtc="2025-09-04T11:24:00Z">
        <w:r>
          <w:rPr>
            <w:rFonts w:ascii="Georgia" w:hAnsi="Georgia"/>
            <w:color w:val="0070C0"/>
          </w:rPr>
          <w:t>Trade Register Entry (copy)</w:t>
        </w:r>
      </w:ins>
      <w:ins w:id="44" w:author="Gabriele Moehlenkamp" w:date="2025-09-05T15:56:00Z" w16du:dateUtc="2025-09-05T13:56:00Z">
        <w:r w:rsidR="00C245C0" w:rsidRPr="00C245C0">
          <w:rPr>
            <w:rFonts w:ascii="Georgia" w:hAnsi="Georgia"/>
            <w:color w:val="0070C0"/>
          </w:rPr>
          <w:t xml:space="preserve"> </w:t>
        </w:r>
      </w:ins>
    </w:p>
    <w:p w14:paraId="1C90DCFB" w14:textId="72A347B4" w:rsidR="00C245C0" w:rsidRDefault="00C245C0" w:rsidP="00C245C0">
      <w:pPr>
        <w:pStyle w:val="Listenabsatz"/>
        <w:numPr>
          <w:ilvl w:val="1"/>
          <w:numId w:val="63"/>
        </w:numPr>
        <w:rPr>
          <w:ins w:id="45" w:author="Gabriele Moehlenkamp" w:date="2025-09-05T15:56:00Z" w16du:dateUtc="2025-09-05T13:56:00Z"/>
          <w:rFonts w:ascii="Georgia" w:hAnsi="Georgia"/>
          <w:color w:val="0070C0"/>
        </w:rPr>
      </w:pPr>
      <w:ins w:id="46" w:author="Gabriele Moehlenkamp" w:date="2025-09-05T15:56:00Z" w16du:dateUtc="2025-09-05T13:56:00Z">
        <w:r>
          <w:rPr>
            <w:rFonts w:ascii="Georgia" w:hAnsi="Georgia"/>
            <w:color w:val="0070C0"/>
          </w:rPr>
          <w:t>Company Profile</w:t>
        </w:r>
      </w:ins>
    </w:p>
    <w:p w14:paraId="31507B16" w14:textId="6EAECD95" w:rsidR="00C245C0" w:rsidRDefault="00C245C0" w:rsidP="00C245C0">
      <w:pPr>
        <w:pStyle w:val="Listenabsatz"/>
        <w:numPr>
          <w:ilvl w:val="1"/>
          <w:numId w:val="63"/>
        </w:numPr>
        <w:rPr>
          <w:ins w:id="47" w:author="Gabriele Moehlenkamp" w:date="2025-09-05T15:56:00Z" w16du:dateUtc="2025-09-05T13:56:00Z"/>
          <w:rFonts w:ascii="Georgia" w:hAnsi="Georgia"/>
          <w:color w:val="0070C0"/>
        </w:rPr>
      </w:pPr>
      <w:ins w:id="48" w:author="Gabriele Moehlenkamp" w:date="2025-09-05T15:56:00Z" w16du:dateUtc="2025-09-05T13:56:00Z">
        <w:r>
          <w:rPr>
            <w:rFonts w:ascii="Georgia" w:hAnsi="Georgia"/>
            <w:color w:val="0070C0"/>
          </w:rPr>
          <w:lastRenderedPageBreak/>
          <w:t>ESA STAR Registration Number</w:t>
        </w:r>
      </w:ins>
    </w:p>
    <w:p w14:paraId="7CC6DDB6" w14:textId="7C7A3D1B" w:rsidR="00BD0956" w:rsidRPr="00A72CFE" w:rsidRDefault="00BD0956">
      <w:pPr>
        <w:pStyle w:val="Listenabsatz"/>
        <w:ind w:left="1440"/>
        <w:rPr>
          <w:rFonts w:ascii="Georgia" w:hAnsi="Georgia"/>
          <w:color w:val="0070C0"/>
        </w:rPr>
        <w:pPrChange w:id="49" w:author="Gabriele Moehlenkamp" w:date="2025-09-05T15:57:00Z" w16du:dateUtc="2025-09-05T13:57:00Z">
          <w:pPr>
            <w:pStyle w:val="Listenabsatz"/>
            <w:numPr>
              <w:ilvl w:val="1"/>
              <w:numId w:val="63"/>
            </w:numPr>
            <w:ind w:left="1440" w:hanging="360"/>
          </w:pPr>
        </w:pPrChange>
      </w:pPr>
    </w:p>
    <w:p w14:paraId="2CB88180" w14:textId="77777777" w:rsidR="00AC6C17" w:rsidRPr="00A72CFE" w:rsidRDefault="00AC6C17" w:rsidP="008705F9">
      <w:pPr>
        <w:pStyle w:val="Listenabsatz"/>
        <w:numPr>
          <w:ilvl w:val="0"/>
          <w:numId w:val="63"/>
        </w:numPr>
        <w:rPr>
          <w:rFonts w:ascii="Georgia" w:hAnsi="Georgia"/>
          <w:color w:val="0070C0"/>
        </w:rPr>
      </w:pPr>
      <w:r w:rsidRPr="00A72CFE">
        <w:rPr>
          <w:rFonts w:ascii="Georgia" w:hAnsi="Georgia"/>
          <w:color w:val="0070C0"/>
        </w:rPr>
        <w:t xml:space="preserve">MTR: </w:t>
      </w:r>
    </w:p>
    <w:p w14:paraId="131268A7" w14:textId="1B9ADDBD" w:rsidR="00AC6C17" w:rsidRPr="00A72CFE" w:rsidRDefault="00AC6C17" w:rsidP="00AC6C17">
      <w:pPr>
        <w:pStyle w:val="Listenabsatz"/>
        <w:numPr>
          <w:ilvl w:val="1"/>
          <w:numId w:val="63"/>
        </w:numPr>
        <w:rPr>
          <w:rFonts w:ascii="Georgia" w:hAnsi="Georgia"/>
          <w:color w:val="0070C0"/>
        </w:rPr>
      </w:pPr>
      <w:r w:rsidRPr="00A72CFE">
        <w:rPr>
          <w:rFonts w:ascii="Georgia" w:hAnsi="Georgia"/>
          <w:color w:val="0070C0"/>
        </w:rPr>
        <w:t>MTR report</w:t>
      </w:r>
      <w:r w:rsidR="005D0F95" w:rsidRPr="00A72CFE">
        <w:rPr>
          <w:rFonts w:ascii="Georgia" w:hAnsi="Georgia"/>
          <w:color w:val="0070C0"/>
        </w:rPr>
        <w:t xml:space="preserve"> using the template to be provided</w:t>
      </w:r>
    </w:p>
    <w:p w14:paraId="673095F9" w14:textId="1EA2139E" w:rsidR="00AC6C17" w:rsidRDefault="00AC6C17" w:rsidP="00AC6C17">
      <w:pPr>
        <w:pStyle w:val="Listenabsatz"/>
        <w:numPr>
          <w:ilvl w:val="1"/>
          <w:numId w:val="63"/>
        </w:numPr>
        <w:rPr>
          <w:ins w:id="50" w:author="Gabriele Moehlenkamp" w:date="2025-09-04T13:25:00Z" w16du:dateUtc="2025-09-04T11:25:00Z"/>
          <w:rFonts w:ascii="Georgia" w:hAnsi="Georgia"/>
          <w:color w:val="0070C0"/>
        </w:rPr>
      </w:pPr>
      <w:r w:rsidRPr="00A72CFE">
        <w:rPr>
          <w:rFonts w:ascii="Georgia" w:hAnsi="Georgia"/>
          <w:color w:val="0070C0"/>
        </w:rPr>
        <w:t>Updated business plan</w:t>
      </w:r>
    </w:p>
    <w:p w14:paraId="638A4144" w14:textId="5ABA8717" w:rsidR="00BF55D5" w:rsidRPr="00A72CFE" w:rsidRDefault="00BF55D5" w:rsidP="00AC6C17">
      <w:pPr>
        <w:pStyle w:val="Listenabsatz"/>
        <w:numPr>
          <w:ilvl w:val="1"/>
          <w:numId w:val="63"/>
        </w:numPr>
        <w:rPr>
          <w:rFonts w:ascii="Georgia" w:hAnsi="Georgia"/>
          <w:color w:val="0070C0"/>
        </w:rPr>
      </w:pPr>
      <w:ins w:id="51" w:author="Gabriele Moehlenkamp" w:date="2025-09-04T13:25:00Z" w16du:dateUtc="2025-09-04T11:25:00Z">
        <w:r>
          <w:rPr>
            <w:rFonts w:ascii="Georgia" w:hAnsi="Georgia"/>
            <w:color w:val="0070C0"/>
          </w:rPr>
          <w:t xml:space="preserve">Minutes of Meeting </w:t>
        </w:r>
        <w:r w:rsidR="00F87FA6">
          <w:rPr>
            <w:rFonts w:ascii="Georgia" w:hAnsi="Georgia"/>
            <w:color w:val="0070C0"/>
          </w:rPr>
          <w:t>of Mid-Term-Review Meeting</w:t>
        </w:r>
      </w:ins>
    </w:p>
    <w:p w14:paraId="5A5304F0" w14:textId="522C4CC2" w:rsidR="00AC6C17" w:rsidRPr="00A72CFE" w:rsidRDefault="00AC6C17" w:rsidP="00AC6C17">
      <w:pPr>
        <w:pStyle w:val="Listenabsatz"/>
        <w:numPr>
          <w:ilvl w:val="0"/>
          <w:numId w:val="63"/>
        </w:numPr>
        <w:rPr>
          <w:rFonts w:ascii="Georgia" w:hAnsi="Georgia"/>
          <w:color w:val="0070C0"/>
        </w:rPr>
      </w:pPr>
      <w:r w:rsidRPr="00A72CFE">
        <w:rPr>
          <w:rFonts w:ascii="Georgia" w:hAnsi="Georgia"/>
          <w:color w:val="0070C0"/>
        </w:rPr>
        <w:t>FR:</w:t>
      </w:r>
    </w:p>
    <w:p w14:paraId="65C0F220" w14:textId="1B8D5F7D" w:rsidR="00AC6C17" w:rsidRPr="00A72CFE" w:rsidRDefault="00AC6C17" w:rsidP="00AC6C17">
      <w:pPr>
        <w:pStyle w:val="Listenabsatz"/>
        <w:numPr>
          <w:ilvl w:val="1"/>
          <w:numId w:val="63"/>
        </w:numPr>
        <w:rPr>
          <w:rFonts w:ascii="Georgia" w:hAnsi="Georgia"/>
          <w:color w:val="0070C0"/>
        </w:rPr>
      </w:pPr>
      <w:r w:rsidRPr="00A72CFE">
        <w:rPr>
          <w:rFonts w:ascii="Georgia" w:hAnsi="Georgia"/>
          <w:color w:val="0070C0"/>
        </w:rPr>
        <w:t>FR report</w:t>
      </w:r>
      <w:r w:rsidR="005D0F95" w:rsidRPr="00A72CFE">
        <w:rPr>
          <w:rFonts w:ascii="Georgia" w:hAnsi="Georgia"/>
          <w:color w:val="0070C0"/>
        </w:rPr>
        <w:t xml:space="preserve"> using the template to be provided</w:t>
      </w:r>
    </w:p>
    <w:p w14:paraId="52694C1B" w14:textId="7A6A028F" w:rsidR="00AC6C17" w:rsidRDefault="009E1B80" w:rsidP="00AC6C17">
      <w:pPr>
        <w:pStyle w:val="Listenabsatz"/>
        <w:numPr>
          <w:ilvl w:val="1"/>
          <w:numId w:val="63"/>
        </w:numPr>
        <w:rPr>
          <w:ins w:id="52" w:author="Gabriele Moehlenkamp" w:date="2025-09-04T13:26:00Z" w16du:dateUtc="2025-09-04T11:26:00Z"/>
          <w:rFonts w:ascii="Georgia" w:hAnsi="Georgia"/>
          <w:color w:val="0070C0"/>
        </w:rPr>
      </w:pPr>
      <w:r w:rsidRPr="00A72CFE">
        <w:rPr>
          <w:rFonts w:ascii="Georgia" w:hAnsi="Georgia"/>
          <w:color w:val="0070C0"/>
        </w:rPr>
        <w:t>Final</w:t>
      </w:r>
      <w:r w:rsidR="00AC6C17" w:rsidRPr="00A72CFE">
        <w:rPr>
          <w:rFonts w:ascii="Georgia" w:hAnsi="Georgia"/>
          <w:color w:val="0070C0"/>
        </w:rPr>
        <w:t xml:space="preserve"> business plan</w:t>
      </w:r>
    </w:p>
    <w:p w14:paraId="2C8DBA6C" w14:textId="16B1149B" w:rsidR="00F87FA6" w:rsidRPr="00F87FA6" w:rsidRDefault="00F87FA6" w:rsidP="00F87FA6">
      <w:pPr>
        <w:pStyle w:val="Listenabsatz"/>
        <w:numPr>
          <w:ilvl w:val="1"/>
          <w:numId w:val="63"/>
        </w:numPr>
        <w:rPr>
          <w:rFonts w:ascii="Georgia" w:hAnsi="Georgia"/>
          <w:color w:val="0070C0"/>
        </w:rPr>
      </w:pPr>
      <w:ins w:id="53" w:author="Gabriele Moehlenkamp" w:date="2025-09-04T13:26:00Z" w16du:dateUtc="2025-09-04T11:26:00Z">
        <w:r w:rsidRPr="00F87FA6">
          <w:rPr>
            <w:rFonts w:ascii="Georgia" w:hAnsi="Georgia"/>
            <w:color w:val="0070C0"/>
          </w:rPr>
          <w:t>Minutes of Meeting of Final Review Meeting</w:t>
        </w:r>
      </w:ins>
    </w:p>
    <w:p w14:paraId="0C2E041B" w14:textId="5D824127" w:rsidR="00AC6C17" w:rsidRPr="009779B3" w:rsidRDefault="00AC6C17" w:rsidP="009779B3">
      <w:pPr>
        <w:pStyle w:val="Listenabsatz"/>
        <w:numPr>
          <w:ilvl w:val="1"/>
          <w:numId w:val="63"/>
        </w:numPr>
        <w:rPr>
          <w:rFonts w:ascii="Georgia" w:hAnsi="Georgia"/>
          <w:color w:val="0070C0"/>
        </w:rPr>
      </w:pPr>
      <w:r w:rsidRPr="00A72CFE">
        <w:rPr>
          <w:rFonts w:ascii="Georgia" w:hAnsi="Georgia"/>
          <w:color w:val="0070C0"/>
        </w:rPr>
        <w:t>Deliverable item</w:t>
      </w:r>
    </w:p>
    <w:p w14:paraId="056D9054" w14:textId="77777777" w:rsidR="000C785F" w:rsidRPr="00A72CFE" w:rsidRDefault="000C785F" w:rsidP="002D5C74">
      <w:pPr>
        <w:rPr>
          <w:rFonts w:ascii="Georgia" w:hAnsi="Georgia"/>
          <w:color w:val="0070C0"/>
        </w:rPr>
      </w:pPr>
    </w:p>
    <w:p w14:paraId="0A17A686" w14:textId="01A8D3D4" w:rsidR="004A662F" w:rsidRPr="00A72CFE" w:rsidRDefault="004A662F" w:rsidP="002D5C74">
      <w:pPr>
        <w:rPr>
          <w:rFonts w:ascii="Georgia" w:hAnsi="Georgia"/>
          <w:color w:val="0070C0"/>
        </w:rPr>
      </w:pPr>
      <w:r w:rsidRPr="00A72CFE">
        <w:rPr>
          <w:rFonts w:ascii="Georgia" w:hAnsi="Georgia"/>
          <w:color w:val="0070C0"/>
        </w:rPr>
        <w:t>The ESA BIC may also request additional or other deliverables to be done.</w:t>
      </w:r>
    </w:p>
    <w:p w14:paraId="10F8A0A1" w14:textId="77777777" w:rsidR="004A662F" w:rsidRPr="00A72CFE" w:rsidRDefault="004A662F" w:rsidP="002D5C74">
      <w:pPr>
        <w:rPr>
          <w:rFonts w:ascii="Georgia" w:hAnsi="Georgia"/>
          <w:color w:val="0070C0"/>
        </w:rPr>
      </w:pPr>
    </w:p>
    <w:p w14:paraId="616E7547" w14:textId="7920C585" w:rsidR="00A03581" w:rsidRPr="00A72CFE" w:rsidRDefault="00A03581" w:rsidP="002D5C74">
      <w:pPr>
        <w:rPr>
          <w:rFonts w:ascii="Georgia" w:hAnsi="Georgia"/>
          <w:color w:val="0070C0"/>
        </w:rPr>
      </w:pPr>
      <w:r w:rsidRPr="00A72CFE">
        <w:rPr>
          <w:rFonts w:ascii="Georgia" w:hAnsi="Georgia"/>
          <w:color w:val="0070C0"/>
        </w:rPr>
        <w:t>Regarding “deliverable item”:</w:t>
      </w:r>
    </w:p>
    <w:p w14:paraId="2F37D793" w14:textId="77777777" w:rsidR="00BF2B87" w:rsidRPr="009779B3" w:rsidRDefault="00BF2B87" w:rsidP="00BF2B87">
      <w:pPr>
        <w:pStyle w:val="Listenabsatz"/>
        <w:numPr>
          <w:ilvl w:val="0"/>
          <w:numId w:val="63"/>
        </w:numPr>
        <w:rPr>
          <w:rFonts w:ascii="Georgia" w:hAnsi="Georgia"/>
          <w:color w:val="0070C0"/>
        </w:rPr>
      </w:pPr>
      <w:r w:rsidRPr="00A72CFE">
        <w:rPr>
          <w:rFonts w:ascii="Georgia" w:hAnsi="Georgia"/>
          <w:color w:val="0070C0"/>
        </w:rPr>
        <w:t>The ESA BIC will discuss with successful applicants which “deliverable items” are suitable and can be agreed upon.  Nevertheless, a proposal should be provided.</w:t>
      </w:r>
    </w:p>
    <w:p w14:paraId="53FC45ED" w14:textId="77777777" w:rsidR="00A03581" w:rsidRPr="009779B3" w:rsidRDefault="00A03581" w:rsidP="00A03581">
      <w:pPr>
        <w:pStyle w:val="Listenabsatz"/>
        <w:numPr>
          <w:ilvl w:val="0"/>
          <w:numId w:val="63"/>
        </w:numPr>
        <w:rPr>
          <w:rFonts w:ascii="Georgia" w:hAnsi="Georgia"/>
          <w:color w:val="0070C0"/>
        </w:rPr>
      </w:pPr>
      <w:r w:rsidRPr="009779B3">
        <w:rPr>
          <w:rFonts w:ascii="Georgia" w:hAnsi="Georgia"/>
          <w:color w:val="0070C0"/>
        </w:rPr>
        <w:t>This</w:t>
      </w:r>
      <w:r w:rsidR="00ED019E" w:rsidRPr="009779B3">
        <w:rPr>
          <w:rFonts w:ascii="Georgia" w:hAnsi="Georgia"/>
          <w:color w:val="0070C0"/>
        </w:rPr>
        <w:t xml:space="preserve"> should be hardware, software, a prototype, demonstrations etc. that qualify as deliverable according to the Draft Incubation Contract</w:t>
      </w:r>
      <w:r w:rsidR="00413D05" w:rsidRPr="009779B3">
        <w:rPr>
          <w:rFonts w:ascii="Georgia" w:hAnsi="Georgia"/>
          <w:color w:val="0070C0"/>
        </w:rPr>
        <w:t>.</w:t>
      </w:r>
      <w:r w:rsidR="00163492" w:rsidRPr="009779B3">
        <w:rPr>
          <w:rFonts w:ascii="Georgia" w:hAnsi="Georgia"/>
          <w:color w:val="0070C0"/>
        </w:rPr>
        <w:t xml:space="preserve"> </w:t>
      </w:r>
      <w:r w:rsidR="00124001" w:rsidRPr="009779B3">
        <w:rPr>
          <w:rFonts w:ascii="Georgia" w:hAnsi="Georgia"/>
          <w:color w:val="0070C0"/>
        </w:rPr>
        <w:t xml:space="preserve"> </w:t>
      </w:r>
    </w:p>
    <w:p w14:paraId="2BBF4859" w14:textId="44AD1797" w:rsidR="00A03581" w:rsidRPr="009779B3" w:rsidRDefault="00163492" w:rsidP="00A03581">
      <w:pPr>
        <w:pStyle w:val="Listenabsatz"/>
        <w:numPr>
          <w:ilvl w:val="0"/>
          <w:numId w:val="63"/>
        </w:numPr>
        <w:rPr>
          <w:rFonts w:ascii="Georgia" w:hAnsi="Georgia"/>
          <w:color w:val="0070C0"/>
        </w:rPr>
      </w:pPr>
      <w:r w:rsidRPr="009779B3">
        <w:rPr>
          <w:rFonts w:ascii="Georgia" w:hAnsi="Georgia"/>
          <w:color w:val="0070C0"/>
        </w:rPr>
        <w:t>The ESA BIC will use this both for demonstration purposes and for verifying the use of incentive according to the</w:t>
      </w:r>
      <w:r w:rsidR="00775049" w:rsidRPr="009779B3">
        <w:rPr>
          <w:rFonts w:ascii="Georgia" w:hAnsi="Georgia"/>
          <w:color w:val="0070C0"/>
        </w:rPr>
        <w:t xml:space="preserve"> incubation proposal (or as subsequently agreed).</w:t>
      </w:r>
      <w:r w:rsidR="007F7A8A" w:rsidRPr="009779B3">
        <w:rPr>
          <w:rFonts w:ascii="Georgia" w:hAnsi="Georgia"/>
          <w:color w:val="0070C0"/>
        </w:rPr>
        <w:t xml:space="preserve"> </w:t>
      </w:r>
    </w:p>
    <w:p w14:paraId="04AE8805" w14:textId="404B8F81" w:rsidR="00ED019E" w:rsidRPr="009779B3" w:rsidRDefault="00124001" w:rsidP="009779B3">
      <w:pPr>
        <w:pStyle w:val="Listenabsatz"/>
        <w:numPr>
          <w:ilvl w:val="0"/>
          <w:numId w:val="63"/>
        </w:numPr>
        <w:rPr>
          <w:color w:val="0070C0"/>
        </w:rPr>
      </w:pPr>
      <w:r w:rsidRPr="009779B3">
        <w:rPr>
          <w:rFonts w:ascii="Georgia" w:hAnsi="Georgia"/>
          <w:color w:val="0070C0"/>
        </w:rPr>
        <w:t>All deliverables</w:t>
      </w:r>
      <w:r w:rsidR="008340B6" w:rsidRPr="009779B3">
        <w:rPr>
          <w:rFonts w:ascii="Georgia" w:hAnsi="Georgia"/>
          <w:color w:val="0070C0"/>
        </w:rPr>
        <w:t xml:space="preserve"> should be </w:t>
      </w:r>
      <w:r w:rsidR="000270A5" w:rsidRPr="009779B3">
        <w:rPr>
          <w:rFonts w:ascii="Georgia" w:hAnsi="Georgia"/>
          <w:color w:val="0070C0"/>
        </w:rPr>
        <w:t>agreed upon during contract negotiation</w:t>
      </w:r>
      <w:r w:rsidR="00EB1F9F" w:rsidRPr="00A72CFE">
        <w:rPr>
          <w:rFonts w:ascii="Georgia" w:hAnsi="Georgia"/>
          <w:color w:val="0070C0"/>
        </w:rPr>
        <w:t xml:space="preserve"> and should be specified either in the incubation contract or in </w:t>
      </w:r>
      <w:r w:rsidR="005C476B" w:rsidRPr="00A72CFE">
        <w:rPr>
          <w:rFonts w:ascii="Georgia" w:hAnsi="Georgia"/>
          <w:color w:val="0070C0"/>
        </w:rPr>
        <w:t>minutes of the negotiation</w:t>
      </w:r>
      <w:r w:rsidR="00EB1F9F" w:rsidRPr="00A72CFE">
        <w:rPr>
          <w:rFonts w:ascii="Georgia" w:hAnsi="Georgia"/>
          <w:color w:val="0070C0"/>
        </w:rPr>
        <w:t>.</w:t>
      </w:r>
      <w:r w:rsidR="007427B5" w:rsidRPr="009779B3">
        <w:rPr>
          <w:color w:val="0070C0"/>
        </w:rPr>
        <w:t>]</w:t>
      </w:r>
    </w:p>
    <w:p w14:paraId="452CF4FA" w14:textId="78A5A479" w:rsidR="00AF1E4C" w:rsidRPr="0018287B" w:rsidDel="00934F66" w:rsidRDefault="00AF1E4C">
      <w:pPr>
        <w:ind w:left="907"/>
        <w:rPr>
          <w:del w:id="54" w:author="Gabriele Moehlenkamp" w:date="2025-09-04T13:28:00Z" w16du:dateUtc="2025-09-04T11:28:00Z"/>
          <w:rFonts w:ascii="Georgia" w:hAnsi="Georgia"/>
        </w:rPr>
        <w:pPrChange w:id="55" w:author="Gabriele Moehlenkamp" w:date="2025-09-04T13:31:00Z" w16du:dateUtc="2025-09-04T11:31:00Z">
          <w:pPr/>
        </w:pPrChange>
      </w:pPr>
    </w:p>
    <w:p w14:paraId="68BF03DE" w14:textId="5D7134C9" w:rsidR="00AF1E4C" w:rsidRPr="0018287B" w:rsidDel="001E0562" w:rsidRDefault="00AF1E4C">
      <w:pPr>
        <w:spacing w:after="200" w:line="276" w:lineRule="auto"/>
        <w:ind w:left="907"/>
        <w:rPr>
          <w:del w:id="56" w:author="Gabriele Moehlenkamp" w:date="2025-09-04T13:28:00Z" w16du:dateUtc="2025-09-04T11:28:00Z"/>
          <w:rFonts w:ascii="Georgia" w:hAnsi="Georgia"/>
        </w:rPr>
        <w:pPrChange w:id="57" w:author="Gabriele Moehlenkamp" w:date="2025-09-04T13:31:00Z" w16du:dateUtc="2025-09-04T11:31:00Z">
          <w:pPr>
            <w:spacing w:after="200" w:line="276" w:lineRule="auto"/>
          </w:pPr>
        </w:pPrChange>
      </w:pPr>
    </w:p>
    <w:p w14:paraId="03044ED1" w14:textId="4ED08EED" w:rsidR="00355C05" w:rsidRPr="008B114A" w:rsidDel="001E0562" w:rsidRDefault="00AF1E4C">
      <w:pPr>
        <w:pStyle w:val="berschrift1"/>
        <w:numPr>
          <w:ilvl w:val="0"/>
          <w:numId w:val="61"/>
        </w:numPr>
        <w:ind w:left="907" w:hanging="11"/>
        <w:rPr>
          <w:del w:id="58" w:author="Gabriele Moehlenkamp" w:date="2025-09-04T13:28:00Z" w16du:dateUtc="2025-09-04T11:28:00Z"/>
          <w:rFonts w:ascii="Georgia" w:hAnsi="Georgia"/>
        </w:rPr>
        <w:pPrChange w:id="59" w:author="Gabriele Moehlenkamp" w:date="2025-09-04T13:31:00Z" w16du:dateUtc="2025-09-04T11:31:00Z">
          <w:pPr>
            <w:pStyle w:val="berschrift1"/>
            <w:numPr>
              <w:numId w:val="61"/>
            </w:numPr>
            <w:tabs>
              <w:tab w:val="clear" w:pos="907"/>
            </w:tabs>
            <w:ind w:left="720" w:hanging="11"/>
          </w:pPr>
        </w:pPrChange>
      </w:pPr>
      <w:bookmarkStart w:id="60" w:name="_Toc313443269"/>
      <w:bookmarkStart w:id="61" w:name="_Toc495580398"/>
      <w:del w:id="62" w:author="Gabriele Moehlenkamp" w:date="2025-09-04T13:28:00Z" w16du:dateUtc="2025-09-04T11:28:00Z">
        <w:r w:rsidRPr="0018287B" w:rsidDel="001E0562">
          <w:rPr>
            <w:rFonts w:ascii="Georgia" w:hAnsi="Georgia"/>
          </w:rPr>
          <w:delText xml:space="preserve">Management </w:delText>
        </w:r>
        <w:bookmarkEnd w:id="60"/>
        <w:bookmarkEnd w:id="61"/>
      </w:del>
    </w:p>
    <w:p w14:paraId="5750625E" w14:textId="3207FF67" w:rsidR="00AF1E4C" w:rsidRPr="0018287B" w:rsidDel="001E0562" w:rsidRDefault="00AF1E4C">
      <w:pPr>
        <w:ind w:left="907"/>
        <w:rPr>
          <w:del w:id="63" w:author="Gabriele Moehlenkamp" w:date="2025-09-04T13:28:00Z" w16du:dateUtc="2025-09-04T11:28:00Z"/>
          <w:rFonts w:ascii="Georgia" w:hAnsi="Georgia"/>
        </w:rPr>
        <w:pPrChange w:id="64" w:author="Gabriele Moehlenkamp" w:date="2025-09-04T13:31:00Z" w16du:dateUtc="2025-09-04T11:31:00Z">
          <w:pPr/>
        </w:pPrChange>
      </w:pPr>
    </w:p>
    <w:p w14:paraId="41DAA411" w14:textId="15508D96" w:rsidR="00AF1E4C" w:rsidRPr="00DD3AFA" w:rsidDel="001E0562" w:rsidRDefault="00AF1E4C">
      <w:pPr>
        <w:ind w:left="907"/>
        <w:rPr>
          <w:del w:id="65" w:author="Gabriele Moehlenkamp" w:date="2025-09-04T13:28:00Z" w16du:dateUtc="2025-09-04T11:28:00Z"/>
          <w:rFonts w:ascii="Georgia" w:hAnsi="Georgia"/>
          <w:rPrChange w:id="66" w:author="Gabriele Moehlenkamp" w:date="2025-09-04T13:31:00Z" w16du:dateUtc="2025-09-04T11:31:00Z">
            <w:rPr>
              <w:del w:id="67" w:author="Gabriele Moehlenkamp" w:date="2025-09-04T13:28:00Z" w16du:dateUtc="2025-09-04T11:28:00Z"/>
              <w:rFonts w:ascii="Georgia" w:hAnsi="Georgia"/>
              <w:color w:val="0070C0"/>
            </w:rPr>
          </w:rPrChange>
        </w:rPr>
        <w:pPrChange w:id="68" w:author="Gabriele Moehlenkamp" w:date="2025-09-04T13:31:00Z" w16du:dateUtc="2025-09-04T11:31:00Z">
          <w:pPr/>
        </w:pPrChange>
      </w:pPr>
      <w:del w:id="69" w:author="Gabriele Moehlenkamp" w:date="2025-09-04T13:28:00Z" w16du:dateUtc="2025-09-04T11:28:00Z">
        <w:r w:rsidRPr="00DD3AFA" w:rsidDel="001E0562">
          <w:rPr>
            <w:rFonts w:ascii="Georgia" w:hAnsi="Georgia"/>
            <w:rPrChange w:id="70" w:author="Gabriele Moehlenkamp" w:date="2025-09-04T13:31:00Z" w16du:dateUtc="2025-09-04T11:31:00Z">
              <w:rPr>
                <w:rFonts w:ascii="Georgia" w:hAnsi="Georgia"/>
                <w:color w:val="0070C0"/>
              </w:rPr>
            </w:rPrChange>
          </w:rPr>
          <w:delText>Writing Tips</w:delText>
        </w:r>
      </w:del>
    </w:p>
    <w:p w14:paraId="7BD4EA94" w14:textId="4E546E76" w:rsidR="00AF1E4C" w:rsidRPr="00DD3AFA" w:rsidDel="001E0562" w:rsidRDefault="00AF1E4C">
      <w:pPr>
        <w:ind w:left="907"/>
        <w:rPr>
          <w:del w:id="71" w:author="Gabriele Moehlenkamp" w:date="2025-09-04T13:28:00Z" w16du:dateUtc="2025-09-04T11:28:00Z"/>
          <w:rFonts w:ascii="Georgia" w:hAnsi="Georgia"/>
          <w:rPrChange w:id="72" w:author="Gabriele Moehlenkamp" w:date="2025-09-04T13:31:00Z" w16du:dateUtc="2025-09-04T11:31:00Z">
            <w:rPr>
              <w:del w:id="73" w:author="Gabriele Moehlenkamp" w:date="2025-09-04T13:28:00Z" w16du:dateUtc="2025-09-04T11:28:00Z"/>
              <w:rFonts w:ascii="Georgia" w:hAnsi="Georgia"/>
              <w:color w:val="0070C0"/>
            </w:rPr>
          </w:rPrChange>
        </w:rPr>
        <w:pPrChange w:id="74" w:author="Gabriele Moehlenkamp" w:date="2025-09-04T13:31:00Z" w16du:dateUtc="2025-09-04T11:31:00Z">
          <w:pPr/>
        </w:pPrChange>
      </w:pPr>
    </w:p>
    <w:p w14:paraId="323817C4" w14:textId="167C52B9" w:rsidR="00AF1E4C" w:rsidRPr="00DD3AFA" w:rsidDel="001E0562" w:rsidRDefault="00AF1E4C">
      <w:pPr>
        <w:ind w:left="907"/>
        <w:rPr>
          <w:del w:id="75" w:author="Gabriele Moehlenkamp" w:date="2025-09-04T13:28:00Z" w16du:dateUtc="2025-09-04T11:28:00Z"/>
          <w:rFonts w:ascii="Georgia" w:hAnsi="Georgia"/>
          <w:rPrChange w:id="76" w:author="Gabriele Moehlenkamp" w:date="2025-09-04T13:31:00Z" w16du:dateUtc="2025-09-04T11:31:00Z">
            <w:rPr>
              <w:del w:id="77" w:author="Gabriele Moehlenkamp" w:date="2025-09-04T13:28:00Z" w16du:dateUtc="2025-09-04T11:28:00Z"/>
              <w:rFonts w:ascii="Georgia" w:hAnsi="Georgia"/>
              <w:color w:val="0070C0"/>
            </w:rPr>
          </w:rPrChange>
        </w:rPr>
        <w:pPrChange w:id="78" w:author="Gabriele Moehlenkamp" w:date="2025-09-04T13:31:00Z" w16du:dateUtc="2025-09-04T11:31:00Z">
          <w:pPr/>
        </w:pPrChange>
      </w:pPr>
      <w:del w:id="79" w:author="Gabriele Moehlenkamp" w:date="2025-09-04T13:28:00Z" w16du:dateUtc="2025-09-04T11:28:00Z">
        <w:r w:rsidRPr="00DD3AFA" w:rsidDel="001E0562">
          <w:rPr>
            <w:rFonts w:ascii="Georgia" w:hAnsi="Georgia"/>
            <w:rPrChange w:id="80" w:author="Gabriele Moehlenkamp" w:date="2025-09-04T13:31:00Z" w16du:dateUtc="2025-09-04T11:31:00Z">
              <w:rPr>
                <w:rFonts w:ascii="Georgia" w:hAnsi="Georgia"/>
                <w:color w:val="0070C0"/>
              </w:rPr>
            </w:rPrChange>
          </w:rPr>
          <w:delText xml:space="preserve">[Please provide a description of how you are going to manage the work during the incubation period. </w:delText>
        </w:r>
        <w:r w:rsidR="009664D1" w:rsidRPr="00DD3AFA" w:rsidDel="001E0562">
          <w:rPr>
            <w:rFonts w:ascii="Georgia" w:hAnsi="Georgia"/>
            <w:rPrChange w:id="81" w:author="Gabriele Moehlenkamp" w:date="2025-09-04T13:31:00Z" w16du:dateUtc="2025-09-04T11:31:00Z">
              <w:rPr>
                <w:rFonts w:ascii="Georgia" w:hAnsi="Georgia"/>
                <w:color w:val="0070C0"/>
              </w:rPr>
            </w:rPrChange>
          </w:rPr>
          <w:delText>Describe specific challenges and how you will address them.]</w:delText>
        </w:r>
      </w:del>
    </w:p>
    <w:p w14:paraId="2CF4988A" w14:textId="3A7E4811" w:rsidR="00AF1E4C" w:rsidRPr="0018287B" w:rsidDel="001E0562" w:rsidRDefault="00AF1E4C">
      <w:pPr>
        <w:ind w:left="907"/>
        <w:rPr>
          <w:del w:id="82" w:author="Gabriele Moehlenkamp" w:date="2025-09-04T13:28:00Z" w16du:dateUtc="2025-09-04T11:28:00Z"/>
          <w:rFonts w:ascii="Georgia" w:hAnsi="Georgia"/>
        </w:rPr>
        <w:pPrChange w:id="83" w:author="Gabriele Moehlenkamp" w:date="2025-09-04T13:31:00Z" w16du:dateUtc="2025-09-04T11:31:00Z">
          <w:pPr/>
        </w:pPrChange>
      </w:pPr>
    </w:p>
    <w:p w14:paraId="06F47C77" w14:textId="18ADA5EA" w:rsidR="004A4137" w:rsidRPr="00DD3AFA" w:rsidDel="001E0562" w:rsidRDefault="00AF1E4C">
      <w:pPr>
        <w:ind w:left="907"/>
        <w:rPr>
          <w:del w:id="84" w:author="Gabriele Moehlenkamp" w:date="2025-09-04T13:28:00Z" w16du:dateUtc="2025-09-04T11:28:00Z"/>
          <w:rFonts w:ascii="Georgia" w:hAnsi="Georgia"/>
          <w:rPrChange w:id="85" w:author="Gabriele Moehlenkamp" w:date="2025-09-04T13:31:00Z" w16du:dateUtc="2025-09-04T11:31:00Z">
            <w:rPr>
              <w:del w:id="86" w:author="Gabriele Moehlenkamp" w:date="2025-09-04T13:28:00Z" w16du:dateUtc="2025-09-04T11:28:00Z"/>
              <w:rFonts w:ascii="Georgia" w:hAnsi="Georgia"/>
              <w:color w:val="0070C0"/>
            </w:rPr>
          </w:rPrChange>
        </w:rPr>
        <w:pPrChange w:id="87" w:author="Gabriele Moehlenkamp" w:date="2025-09-04T13:31:00Z" w16du:dateUtc="2025-09-04T11:31:00Z">
          <w:pPr/>
        </w:pPrChange>
      </w:pPr>
      <w:del w:id="88" w:author="Gabriele Moehlenkamp" w:date="2025-09-04T13:28:00Z" w16du:dateUtc="2025-09-04T11:28:00Z">
        <w:r w:rsidRPr="00DD3AFA" w:rsidDel="001E0562">
          <w:rPr>
            <w:rFonts w:ascii="Georgia" w:hAnsi="Georgia"/>
            <w:rPrChange w:id="89" w:author="Gabriele Moehlenkamp" w:date="2025-09-04T13:31:00Z" w16du:dateUtc="2025-09-04T11:31:00Z">
              <w:rPr>
                <w:rFonts w:ascii="Georgia" w:hAnsi="Georgia"/>
                <w:color w:val="0070C0"/>
              </w:rPr>
            </w:rPrChange>
          </w:rPr>
          <w:delText>Text</w:delText>
        </w:r>
      </w:del>
    </w:p>
    <w:p w14:paraId="6C57A0EB" w14:textId="58C2B40F" w:rsidR="004A4137" w:rsidRPr="00DD3AFA" w:rsidDel="001E0562" w:rsidRDefault="004A4137">
      <w:pPr>
        <w:ind w:left="907"/>
        <w:rPr>
          <w:del w:id="90" w:author="Gabriele Moehlenkamp" w:date="2025-09-04T13:28:00Z" w16du:dateUtc="2025-09-04T11:28:00Z"/>
          <w:rFonts w:ascii="Georgia" w:hAnsi="Georgia"/>
          <w:rPrChange w:id="91" w:author="Gabriele Moehlenkamp" w:date="2025-09-04T13:31:00Z" w16du:dateUtc="2025-09-04T11:31:00Z">
            <w:rPr>
              <w:del w:id="92" w:author="Gabriele Moehlenkamp" w:date="2025-09-04T13:28:00Z" w16du:dateUtc="2025-09-04T11:28:00Z"/>
              <w:rFonts w:ascii="Georgia" w:hAnsi="Georgia"/>
              <w:color w:val="0070C0"/>
            </w:rPr>
          </w:rPrChange>
        </w:rPr>
        <w:pPrChange w:id="93" w:author="Gabriele Moehlenkamp" w:date="2025-09-04T13:31:00Z" w16du:dateUtc="2025-09-04T11:31:00Z">
          <w:pPr>
            <w:ind w:left="720"/>
          </w:pPr>
        </w:pPrChange>
      </w:pPr>
    </w:p>
    <w:p w14:paraId="78C54058" w14:textId="57C2B998" w:rsidR="00AF1E4C" w:rsidRPr="00350404" w:rsidRDefault="000B564F">
      <w:pPr>
        <w:pStyle w:val="berschrift1"/>
        <w:numPr>
          <w:ilvl w:val="0"/>
          <w:numId w:val="0"/>
        </w:numPr>
        <w:ind w:left="907"/>
        <w:rPr>
          <w:rFonts w:ascii="Georgia" w:hAnsi="Georgia"/>
        </w:rPr>
        <w:pPrChange w:id="94" w:author="Gabriele Moehlenkamp" w:date="2025-09-04T13:31:00Z" w16du:dateUtc="2025-09-04T11:31:00Z">
          <w:pPr>
            <w:pStyle w:val="berschrift1"/>
            <w:numPr>
              <w:numId w:val="0"/>
            </w:numPr>
            <w:tabs>
              <w:tab w:val="clear" w:pos="907"/>
            </w:tabs>
            <w:ind w:left="709" w:firstLine="0"/>
          </w:pPr>
        </w:pPrChange>
      </w:pPr>
      <w:bookmarkStart w:id="95" w:name="_Toc313443270"/>
      <w:bookmarkStart w:id="96" w:name="_Toc495580399"/>
      <w:r>
        <w:rPr>
          <w:rFonts w:ascii="Georgia" w:hAnsi="Georgia"/>
        </w:rPr>
        <w:t>2</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95"/>
      <w:bookmarkEnd w:id="96"/>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2F34435A"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r w:rsidR="00A62023">
        <w:rPr>
          <w:rFonts w:ascii="Georgia" w:hAnsi="Georgia"/>
          <w:color w:val="0070C0"/>
        </w:rPr>
        <w:t xml:space="preserve">any </w:t>
      </w:r>
      <w:r w:rsidR="00FA2853">
        <w:rPr>
          <w:rFonts w:ascii="Georgia" w:hAnsi="Georgia"/>
          <w:color w:val="0070C0"/>
        </w:rPr>
        <w:t xml:space="preserve">restrictions related to the ESA incentive and that most of this funding </w:t>
      </w:r>
      <w:r w:rsidR="00506E00">
        <w:rPr>
          <w:rFonts w:ascii="Georgia" w:hAnsi="Georgia"/>
          <w:color w:val="0070C0"/>
        </w:rPr>
        <w:t xml:space="preserve">may </w:t>
      </w:r>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65F65CB8" w:rsidR="00AF1E4C" w:rsidRPr="0018287B" w:rsidRDefault="00FA2853" w:rsidP="005E293B">
      <w:pPr>
        <w:rPr>
          <w:rFonts w:ascii="Georgia" w:hAnsi="Georgia"/>
          <w:color w:val="0070C0"/>
        </w:rPr>
      </w:pPr>
      <w:r w:rsidRPr="00A02EFC">
        <w:rPr>
          <w:rFonts w:ascii="Georgia" w:hAnsi="Georgia"/>
          <w:color w:val="0070C0"/>
        </w:rPr>
        <w:lastRenderedPageBreak/>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r w:rsidR="00C46271" w:rsidRPr="009779B3">
        <w:rPr>
          <w:rFonts w:ascii="Georgia" w:hAnsi="Georgia"/>
          <w:color w:val="0070C0"/>
        </w:rPr>
        <w:t>External costs</w:t>
      </w:r>
      <w:r w:rsidR="00AF1E4C" w:rsidRPr="00A02EFC">
        <w:rPr>
          <w:rFonts w:ascii="Georgia" w:hAnsi="Georgia"/>
          <w:color w:val="0070C0"/>
        </w:rPr>
        <w:t>”</w:t>
      </w:r>
      <w:r w:rsidR="00A95405" w:rsidRPr="009779B3">
        <w:rPr>
          <w:rFonts w:ascii="Georgia" w:hAnsi="Georgia"/>
          <w:color w:val="0070C0"/>
        </w:rPr>
        <w:t xml:space="preserve"> (</w:t>
      </w:r>
      <w:r w:rsidR="00A02EFC" w:rsidRPr="009779B3">
        <w:rPr>
          <w:rFonts w:ascii="Georgia" w:hAnsi="Georgia"/>
          <w:color w:val="0070C0"/>
        </w:rPr>
        <w:t xml:space="preserve">services or products </w:t>
      </w:r>
      <w:r w:rsidR="00A95405" w:rsidRPr="009779B3">
        <w:rPr>
          <w:rFonts w:ascii="Georgia" w:hAnsi="Georgia"/>
          <w:color w:val="0070C0"/>
        </w:rPr>
        <w:t xml:space="preserve">provided by third </w:t>
      </w:r>
      <w:r w:rsidR="00A02EFC" w:rsidRPr="009779B3">
        <w:rPr>
          <w:rFonts w:ascii="Georgia" w:hAnsi="Georgia"/>
          <w:color w:val="0070C0"/>
        </w:rPr>
        <w:t xml:space="preserve">parties) </w:t>
      </w:r>
      <w:r w:rsidR="00A95405" w:rsidRPr="009779B3">
        <w:rPr>
          <w:rFonts w:ascii="Georgia" w:hAnsi="Georgia"/>
          <w:color w:val="0070C0"/>
        </w:rPr>
        <w:t>and</w:t>
      </w:r>
      <w:r w:rsidR="00AF1E4C" w:rsidRPr="00A02EFC">
        <w:rPr>
          <w:rFonts w:ascii="Georgia" w:hAnsi="Georgia"/>
          <w:color w:val="0070C0"/>
        </w:rPr>
        <w:t xml:space="preserve"> “</w:t>
      </w:r>
      <w:r w:rsidR="00C46271" w:rsidRPr="009779B3">
        <w:rPr>
          <w:rFonts w:ascii="Georgia" w:hAnsi="Georgia"/>
          <w:color w:val="0070C0"/>
        </w:rPr>
        <w:t>Internal costs</w:t>
      </w:r>
      <w:r w:rsidR="00AF1E4C" w:rsidRPr="00A02EFC">
        <w:rPr>
          <w:rFonts w:ascii="Georgia" w:hAnsi="Georgia"/>
          <w:color w:val="0070C0"/>
        </w:rPr>
        <w:t>”</w:t>
      </w:r>
      <w:r w:rsidR="00A02EFC" w:rsidRPr="009779B3">
        <w:rPr>
          <w:rFonts w:ascii="Georgia" w:hAnsi="Georgia"/>
          <w:color w:val="0070C0"/>
        </w:rPr>
        <w:t>.</w:t>
      </w:r>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4071B3CC" w:rsidR="00AF1E4C" w:rsidRPr="00EA698C" w:rsidRDefault="00AF1E4C" w:rsidP="00AF1E4C">
      <w:pPr>
        <w:pStyle w:val="Listenabsatz"/>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w:t>
      </w:r>
      <w:r w:rsidRPr="00EA698C">
        <w:rPr>
          <w:rFonts w:ascii="Georgia" w:hAnsi="Georgia"/>
          <w:color w:val="0070C0"/>
        </w:rPr>
        <w:t xml:space="preserve">limited to </w:t>
      </w:r>
      <w:r w:rsidR="004C5F45" w:rsidRPr="00C86AEA">
        <w:rPr>
          <w:rFonts w:ascii="Georgia" w:hAnsi="Georgia"/>
          <w:color w:val="0070C0"/>
          <w:highlight w:val="yellow"/>
          <w:rPrChange w:id="97" w:author="Gabriele Moehlenkamp" w:date="2025-09-05T15:58:00Z" w16du:dateUtc="2025-09-05T13:58:00Z">
            <w:rPr>
              <w:rFonts w:ascii="Georgia" w:hAnsi="Georgia"/>
              <w:color w:val="0070C0"/>
            </w:rPr>
          </w:rPrChange>
        </w:rPr>
        <w:t>25</w:t>
      </w:r>
      <w:r w:rsidR="006814BB" w:rsidRPr="00C86AEA">
        <w:rPr>
          <w:rFonts w:ascii="Georgia" w:hAnsi="Georgia"/>
          <w:color w:val="0070C0"/>
          <w:highlight w:val="yellow"/>
          <w:rPrChange w:id="98" w:author="Gabriele Moehlenkamp" w:date="2025-09-05T15:58:00Z" w16du:dateUtc="2025-09-05T13:58:00Z">
            <w:rPr>
              <w:rFonts w:ascii="Georgia" w:hAnsi="Georgia"/>
              <w:color w:val="0070C0"/>
            </w:rPr>
          </w:rPrChange>
        </w:rPr>
        <w:t xml:space="preserve"> </w:t>
      </w:r>
      <w:proofErr w:type="spellStart"/>
      <w:r w:rsidR="00812BFA" w:rsidRPr="00C86AEA">
        <w:rPr>
          <w:rFonts w:ascii="Georgia" w:hAnsi="Georgia"/>
          <w:color w:val="0070C0"/>
          <w:highlight w:val="yellow"/>
          <w:rPrChange w:id="99" w:author="Gabriele Moehlenkamp" w:date="2025-09-05T15:58:00Z" w16du:dateUtc="2025-09-05T13:58:00Z">
            <w:rPr>
              <w:rFonts w:ascii="Georgia" w:hAnsi="Georgia"/>
              <w:color w:val="0070C0"/>
            </w:rPr>
          </w:rPrChange>
        </w:rPr>
        <w:t>kEUR</w:t>
      </w:r>
      <w:proofErr w:type="spellEnd"/>
      <w:r w:rsidRPr="00EA698C">
        <w:rPr>
          <w:rFonts w:ascii="Georgia" w:hAnsi="Georgia"/>
          <w:color w:val="0070C0"/>
        </w:rPr>
        <w:t xml:space="preserve">. It </w:t>
      </w:r>
      <w:r w:rsidR="00C04D1C" w:rsidRPr="00EA698C">
        <w:rPr>
          <w:rFonts w:ascii="Georgia" w:hAnsi="Georgia"/>
          <w:color w:val="0070C0"/>
        </w:rPr>
        <w:t>can be used for any purpose linked with the objectives of the incubation</w:t>
      </w:r>
      <w:r w:rsidR="000F248C" w:rsidRPr="00EA698C">
        <w:rPr>
          <w:rFonts w:ascii="Georgia" w:hAnsi="Georgia"/>
          <w:color w:val="0070C0"/>
        </w:rPr>
        <w:t>.</w:t>
      </w:r>
      <w:r w:rsidRPr="00EA698C">
        <w:rPr>
          <w:rFonts w:ascii="Georgia" w:hAnsi="Georgia"/>
          <w:color w:val="0070C0"/>
        </w:rPr>
        <w:t xml:space="preserve"> </w:t>
      </w:r>
      <w:r w:rsidR="00812BFA" w:rsidRPr="00EA698C">
        <w:rPr>
          <w:rFonts w:ascii="Georgia" w:hAnsi="Georgia"/>
          <w:color w:val="0070C0"/>
        </w:rPr>
        <w:t>As a general rule, it</w:t>
      </w:r>
      <w:r w:rsidRPr="00EA698C">
        <w:rPr>
          <w:rFonts w:ascii="Georgia" w:hAnsi="Georgia"/>
          <w:color w:val="0070C0"/>
        </w:rPr>
        <w:t xml:space="preserve"> </w:t>
      </w:r>
      <w:r w:rsidR="009664D1" w:rsidRPr="00EA698C">
        <w:rPr>
          <w:rFonts w:ascii="Georgia" w:hAnsi="Georgia"/>
          <w:color w:val="0070C0"/>
        </w:rPr>
        <w:t>has to be spent in the country of the ESA BIC where you are applying.</w:t>
      </w:r>
      <w:r w:rsidRPr="00EA698C">
        <w:rPr>
          <w:rFonts w:ascii="Georgia" w:hAnsi="Georgia"/>
          <w:color w:val="0070C0"/>
        </w:rPr>
        <w:t xml:space="preserve"> This incentive does not have to be paid back</w:t>
      </w:r>
      <w:r w:rsidR="00575BE0" w:rsidRPr="00EA698C">
        <w:rPr>
          <w:rFonts w:ascii="Georgia" w:hAnsi="Georgia"/>
          <w:color w:val="0070C0"/>
        </w:rPr>
        <w:t>.</w:t>
      </w:r>
      <w:r w:rsidR="00BD5054" w:rsidRPr="00EA698C">
        <w:rPr>
          <w:rFonts w:ascii="Georgia" w:hAnsi="Georgia"/>
          <w:color w:val="0070C0"/>
        </w:rPr>
        <w:t xml:space="preserve"> Please refer to the Draft Incubatio</w:t>
      </w:r>
      <w:r w:rsidR="00FA2853" w:rsidRPr="00EA698C">
        <w:rPr>
          <w:rFonts w:ascii="Georgia" w:hAnsi="Georgia"/>
          <w:color w:val="0070C0"/>
        </w:rPr>
        <w:t>n</w:t>
      </w:r>
      <w:r w:rsidR="00BD5054" w:rsidRPr="00EA698C">
        <w:rPr>
          <w:rFonts w:ascii="Georgia" w:hAnsi="Georgia"/>
          <w:color w:val="0070C0"/>
        </w:rPr>
        <w:t xml:space="preserve"> Contract for more details.</w:t>
      </w:r>
    </w:p>
    <w:p w14:paraId="764D56CB" w14:textId="274FC3AD" w:rsidR="00AF1E4C" w:rsidRPr="0018287B" w:rsidRDefault="00AF1E4C" w:rsidP="00AF1E4C">
      <w:pPr>
        <w:pStyle w:val="Listenabsatz"/>
        <w:numPr>
          <w:ilvl w:val="0"/>
          <w:numId w:val="45"/>
        </w:numPr>
        <w:suppressAutoHyphens w:val="0"/>
        <w:rPr>
          <w:rFonts w:ascii="Georgia" w:hAnsi="Georgia"/>
          <w:color w:val="0070C0"/>
        </w:rPr>
      </w:pPr>
      <w:r w:rsidRPr="00EA698C">
        <w:rPr>
          <w:rFonts w:ascii="Georgia" w:hAnsi="Georgia"/>
          <w:color w:val="0070C0"/>
        </w:rPr>
        <w:t xml:space="preserve">The </w:t>
      </w:r>
      <w:r w:rsidRPr="00EA698C">
        <w:rPr>
          <w:rFonts w:ascii="Georgia" w:hAnsi="Georgia"/>
          <w:b/>
          <w:color w:val="0070C0"/>
        </w:rPr>
        <w:t>local incentive</w:t>
      </w:r>
      <w:r w:rsidRPr="00EA698C">
        <w:rPr>
          <w:rFonts w:ascii="Georgia" w:hAnsi="Georgia"/>
          <w:color w:val="0070C0"/>
        </w:rPr>
        <w:t xml:space="preserve"> is limited to </w:t>
      </w:r>
      <w:r w:rsidR="00B60E78" w:rsidRPr="00C86AEA">
        <w:rPr>
          <w:rFonts w:ascii="Georgia" w:hAnsi="Georgia"/>
          <w:color w:val="0070C0"/>
          <w:highlight w:val="yellow"/>
          <w:rPrChange w:id="100" w:author="Gabriele Moehlenkamp" w:date="2025-09-05T15:58:00Z" w16du:dateUtc="2025-09-05T13:58:00Z">
            <w:rPr>
              <w:rFonts w:ascii="Georgia" w:hAnsi="Georgia"/>
              <w:color w:val="0070C0"/>
            </w:rPr>
          </w:rPrChange>
        </w:rPr>
        <w:t>25</w:t>
      </w:r>
      <w:r w:rsidR="00E362AF" w:rsidRPr="00C86AEA">
        <w:rPr>
          <w:rFonts w:ascii="Georgia" w:hAnsi="Georgia"/>
          <w:color w:val="0070C0"/>
          <w:highlight w:val="yellow"/>
          <w:rPrChange w:id="101" w:author="Gabriele Moehlenkamp" w:date="2025-09-05T15:58:00Z" w16du:dateUtc="2025-09-05T13:58:00Z">
            <w:rPr>
              <w:rFonts w:ascii="Georgia" w:hAnsi="Georgia"/>
              <w:color w:val="0070C0"/>
            </w:rPr>
          </w:rPrChange>
        </w:rPr>
        <w:t xml:space="preserve"> </w:t>
      </w:r>
      <w:proofErr w:type="spellStart"/>
      <w:r w:rsidR="00812BFA" w:rsidRPr="00C86AEA">
        <w:rPr>
          <w:rFonts w:ascii="Georgia" w:hAnsi="Georgia"/>
          <w:color w:val="0070C0"/>
          <w:highlight w:val="yellow"/>
          <w:rPrChange w:id="102" w:author="Gabriele Moehlenkamp" w:date="2025-09-05T15:58:00Z" w16du:dateUtc="2025-09-05T13:58:00Z">
            <w:rPr>
              <w:rFonts w:ascii="Georgia" w:hAnsi="Georgia"/>
              <w:color w:val="0070C0"/>
            </w:rPr>
          </w:rPrChange>
        </w:rPr>
        <w:t>kEUR</w:t>
      </w:r>
      <w:proofErr w:type="spellEnd"/>
      <w:r w:rsidR="00812BFA" w:rsidRPr="00C86AEA">
        <w:rPr>
          <w:rFonts w:ascii="Georgia" w:hAnsi="Georgia"/>
          <w:color w:val="0070C0"/>
          <w:highlight w:val="yellow"/>
          <w:rPrChange w:id="103" w:author="Gabriele Moehlenkamp" w:date="2025-09-05T15:58:00Z" w16du:dateUtc="2025-09-05T13:58:00Z">
            <w:rPr>
              <w:rFonts w:ascii="Georgia" w:hAnsi="Georgia"/>
              <w:color w:val="0070C0"/>
            </w:rPr>
          </w:rPrChange>
        </w:rPr>
        <w:t xml:space="preserve"> </w:t>
      </w:r>
      <w:r w:rsidR="00B60E78" w:rsidRPr="00C86AEA">
        <w:rPr>
          <w:rStyle w:val="normaltextrun"/>
          <w:rFonts w:ascii="Georgia" w:hAnsi="Georgia"/>
          <w:color w:val="0070C0"/>
          <w:highlight w:val="yellow"/>
          <w:shd w:val="clear" w:color="auto" w:fill="FFFFFF"/>
          <w:rPrChange w:id="104" w:author="Gabriele Moehlenkamp" w:date="2025-09-05T15:58:00Z" w16du:dateUtc="2025-09-05T13:58:00Z">
            <w:rPr>
              <w:rStyle w:val="normaltextrun"/>
              <w:rFonts w:ascii="Georgia" w:hAnsi="Georgia"/>
              <w:color w:val="0070C0"/>
              <w:shd w:val="clear" w:color="auto" w:fill="FFFFFF"/>
            </w:rPr>
          </w:rPrChange>
        </w:rPr>
        <w:t xml:space="preserve">(30 </w:t>
      </w:r>
      <w:proofErr w:type="spellStart"/>
      <w:r w:rsidR="00B60E78" w:rsidRPr="00C86AEA">
        <w:rPr>
          <w:rStyle w:val="normaltextrun"/>
          <w:rFonts w:ascii="Georgia" w:hAnsi="Georgia"/>
          <w:color w:val="0070C0"/>
          <w:highlight w:val="yellow"/>
          <w:rPrChange w:id="105" w:author="Gabriele Moehlenkamp" w:date="2025-09-05T15:58:00Z" w16du:dateUtc="2025-09-05T13:58:00Z">
            <w:rPr>
              <w:rStyle w:val="normaltextrun"/>
              <w:rFonts w:ascii="Georgia" w:hAnsi="Georgia"/>
              <w:color w:val="0070C0"/>
            </w:rPr>
          </w:rPrChange>
        </w:rPr>
        <w:t>kEUR</w:t>
      </w:r>
      <w:proofErr w:type="spellEnd"/>
      <w:r w:rsidR="00B60E78" w:rsidRPr="00EA698C">
        <w:rPr>
          <w:rStyle w:val="normaltextrun"/>
          <w:rFonts w:ascii="Georgia" w:hAnsi="Georgia"/>
          <w:color w:val="0070C0"/>
          <w:shd w:val="clear" w:color="auto" w:fill="FFFFFF"/>
        </w:rPr>
        <w:t xml:space="preserve"> in Schleswig-Holstein)</w:t>
      </w:r>
      <w:r w:rsidR="0004658A" w:rsidRPr="00EA698C">
        <w:rPr>
          <w:rStyle w:val="normaltextrun"/>
          <w:rFonts w:ascii="Georgia" w:hAnsi="Georgia"/>
          <w:color w:val="0070C0"/>
          <w:shd w:val="clear" w:color="auto" w:fill="FFFFFF"/>
        </w:rPr>
        <w:t xml:space="preserve"> </w:t>
      </w:r>
      <w:r w:rsidRPr="0018287B">
        <w:rPr>
          <w:rFonts w:ascii="Georgia" w:hAnsi="Georgia"/>
          <w:color w:val="0070C0"/>
        </w:rPr>
        <w:t xml:space="preserve">and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 </w:t>
      </w:r>
    </w:p>
    <w:p w14:paraId="1007A981" w14:textId="4048EDF5" w:rsidR="00AF1E4C" w:rsidRPr="0018287B" w:rsidRDefault="00AF1E4C" w:rsidP="00AF1E4C">
      <w:pPr>
        <w:pStyle w:val="Listenabsatz"/>
        <w:numPr>
          <w:ilvl w:val="0"/>
          <w:numId w:val="45"/>
        </w:numPr>
        <w:suppressAutoHyphens w:val="0"/>
        <w:rPr>
          <w:rFonts w:ascii="Georgia" w:hAnsi="Georgia"/>
          <w:color w:val="0070C0"/>
        </w:rPr>
      </w:pPr>
      <w:r w:rsidRPr="0018287B">
        <w:rPr>
          <w:rFonts w:ascii="Georgia" w:hAnsi="Georgia"/>
          <w:b/>
          <w:color w:val="0070C0"/>
        </w:rPr>
        <w:t>Loan Request</w:t>
      </w:r>
      <w:r w:rsidRPr="0018287B">
        <w:rPr>
          <w:rFonts w:ascii="Georgia" w:hAnsi="Georgia"/>
          <w:color w:val="0070C0"/>
        </w:rPr>
        <w:t xml:space="preserve">: </w:t>
      </w:r>
      <w:r w:rsidR="009664D1">
        <w:rPr>
          <w:rFonts w:ascii="Georgia" w:hAnsi="Georgia"/>
          <w:color w:val="0070C0"/>
        </w:rPr>
        <w:t>If supported by your local ESA BIC, y</w:t>
      </w:r>
      <w:r w:rsidR="009664D1" w:rsidRPr="0018287B">
        <w:rPr>
          <w:rFonts w:ascii="Georgia" w:hAnsi="Georgia"/>
          <w:color w:val="0070C0"/>
        </w:rPr>
        <w:t xml:space="preserve">ou </w:t>
      </w:r>
      <w:r w:rsidRPr="0018287B">
        <w:rPr>
          <w:rFonts w:ascii="Georgia" w:hAnsi="Georgia"/>
          <w:color w:val="0070C0"/>
        </w:rPr>
        <w:t xml:space="preserve">may optionally request a bank loan (or other funding mechanism) prior to or during incubation. For this purpose, </w:t>
      </w:r>
      <w:r w:rsidR="009664D1">
        <w:rPr>
          <w:rFonts w:ascii="Georgia" w:hAnsi="Georgia"/>
          <w:color w:val="0070C0"/>
        </w:rPr>
        <w:t>some</w:t>
      </w:r>
      <w:r w:rsidR="009664D1" w:rsidRPr="0018287B">
        <w:rPr>
          <w:rFonts w:ascii="Georgia" w:hAnsi="Georgia"/>
          <w:color w:val="0070C0"/>
        </w:rPr>
        <w:t xml:space="preserve"> </w:t>
      </w:r>
      <w:r w:rsidRPr="0018287B">
        <w:rPr>
          <w:rFonts w:ascii="Georgia" w:hAnsi="Georgia"/>
          <w:color w:val="0070C0"/>
        </w:rPr>
        <w:t xml:space="preserve">ESA BICs have agreed “loan” schemes with local partner banks or financial institutions. The application is part of the ESA BIC application.  For the point of contact of the local financing partner, please contact the ESA BIC you apply for. In the table Funding Split, please provide </w:t>
      </w:r>
      <w:r w:rsidRPr="008E5A31">
        <w:rPr>
          <w:rFonts w:ascii="Georgia" w:hAnsi="Georgia"/>
          <w:color w:val="0070C0"/>
        </w:rPr>
        <w:t xml:space="preserve">what amount you plan to request as a loan (or other funding source), where the maximum is </w:t>
      </w:r>
      <w:r w:rsidRPr="00C86AEA">
        <w:rPr>
          <w:rFonts w:ascii="Georgia" w:hAnsi="Georgia"/>
          <w:color w:val="0070C0"/>
          <w:highlight w:val="yellow"/>
          <w:rPrChange w:id="106" w:author="Gabriele Moehlenkamp" w:date="2025-09-05T15:58:00Z" w16du:dateUtc="2025-09-05T13:58:00Z">
            <w:rPr>
              <w:rFonts w:ascii="Georgia" w:hAnsi="Georgia"/>
              <w:color w:val="0070C0"/>
            </w:rPr>
          </w:rPrChange>
        </w:rPr>
        <w:t xml:space="preserve">50 </w:t>
      </w:r>
      <w:proofErr w:type="spellStart"/>
      <w:r w:rsidR="00812BFA" w:rsidRPr="00C86AEA">
        <w:rPr>
          <w:rFonts w:ascii="Georgia" w:hAnsi="Georgia"/>
          <w:color w:val="0070C0"/>
          <w:highlight w:val="yellow"/>
          <w:rPrChange w:id="107" w:author="Gabriele Moehlenkamp" w:date="2025-09-05T15:58:00Z" w16du:dateUtc="2025-09-05T13:58:00Z">
            <w:rPr>
              <w:rFonts w:ascii="Georgia" w:hAnsi="Georgia"/>
              <w:color w:val="0070C0"/>
            </w:rPr>
          </w:rPrChange>
        </w:rPr>
        <w:t>k</w:t>
      </w:r>
      <w:r w:rsidRPr="00C86AEA">
        <w:rPr>
          <w:rFonts w:ascii="Georgia" w:hAnsi="Georgia"/>
          <w:color w:val="0070C0"/>
          <w:highlight w:val="yellow"/>
          <w:rPrChange w:id="108" w:author="Gabriele Moehlenkamp" w:date="2025-09-05T15:58:00Z" w16du:dateUtc="2025-09-05T13:58:00Z">
            <w:rPr>
              <w:rFonts w:ascii="Georgia" w:hAnsi="Georgia"/>
              <w:color w:val="0070C0"/>
            </w:rPr>
          </w:rPrChange>
        </w:rPr>
        <w:t>EUR</w:t>
      </w:r>
      <w:proofErr w:type="spellEnd"/>
      <w:r w:rsidR="00BD5054" w:rsidRPr="008E5A31">
        <w:rPr>
          <w:rFonts w:ascii="Georgia" w:hAnsi="Georgia"/>
          <w:color w:val="0070C0"/>
        </w:rPr>
        <w:t>.</w:t>
      </w:r>
    </w:p>
    <w:p w14:paraId="10FE61CE" w14:textId="750A515D" w:rsidR="00AF1E4C" w:rsidRPr="0018287B" w:rsidRDefault="00AF1E4C" w:rsidP="00AF1E4C">
      <w:pPr>
        <w:pStyle w:val="Listenabsatz"/>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Listenabsatz"/>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4BD692B2" w14:textId="77777777" w:rsidR="00AF1E4C" w:rsidRDefault="00AF1E4C" w:rsidP="005E293B">
      <w:pPr>
        <w:rPr>
          <w:ins w:id="109" w:author="Gabriele Moehlenkamp" w:date="2025-09-05T17:35:00Z" w16du:dateUtc="2025-09-05T15:35:00Z"/>
          <w:rFonts w:ascii="Georgia" w:hAnsi="Georgia"/>
          <w:color w:val="0070C0"/>
        </w:rPr>
      </w:pPr>
    </w:p>
    <w:p w14:paraId="0767E056" w14:textId="77777777" w:rsidR="00C21B88" w:rsidRPr="000A59F2" w:rsidRDefault="00C21B88" w:rsidP="00C21B88">
      <w:pPr>
        <w:rPr>
          <w:ins w:id="110" w:author="Gabriele Moehlenkamp" w:date="2025-09-05T17:35:00Z" w16du:dateUtc="2025-09-05T15:35:00Z"/>
          <w:rFonts w:ascii="Georgia" w:hAnsi="Georgia"/>
          <w:color w:val="0070C0"/>
        </w:rPr>
      </w:pPr>
      <w:ins w:id="111" w:author="Gabriele Moehlenkamp" w:date="2025-09-05T17:35:00Z" w16du:dateUtc="2025-09-05T15:35:00Z">
        <w:r w:rsidRPr="000A59F2">
          <w:rPr>
            <w:rFonts w:ascii="Georgia" w:hAnsi="Georgia"/>
            <w:color w:val="0070C0"/>
          </w:rPr>
          <w:t>In the column “Experts”, please provide a distribution of the Technical Support or IPR/Legal support requested across the defined tasks - on top of the incentive. Note, the number of support hours available per applicant may differ for individual ESA BICs. For guidance, please contact the ESA BIC that you apply to before you submit the application.</w:t>
        </w:r>
      </w:ins>
    </w:p>
    <w:p w14:paraId="04CB94CE" w14:textId="77777777" w:rsidR="00C21B88" w:rsidRDefault="00C21B88" w:rsidP="005E293B">
      <w:pPr>
        <w:rPr>
          <w:ins w:id="112" w:author="Gabriele Moehlenkamp" w:date="2025-09-05T17:35:00Z" w16du:dateUtc="2025-09-05T15:35:00Z"/>
          <w:rFonts w:ascii="Georgia" w:hAnsi="Georgia"/>
          <w:color w:val="0070C0"/>
        </w:rPr>
      </w:pPr>
    </w:p>
    <w:p w14:paraId="20B929D7" w14:textId="77777777" w:rsidR="00C21B88" w:rsidRPr="0018287B" w:rsidRDefault="00C21B88"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rFonts w:ascii="Georgia" w:hAnsi="Georgia"/>
          <w:color w:val="0070C0"/>
        </w:rPr>
      </w:pPr>
      <w:r w:rsidRPr="0018287B">
        <w:rPr>
          <w:rFonts w:ascii="Georgia" w:hAnsi="Georgia"/>
          <w:color w:val="0070C0"/>
        </w:rPr>
        <w:t>Text</w:t>
      </w:r>
    </w:p>
    <w:p w14:paraId="4C6698B0" w14:textId="0B891C30" w:rsidR="00F45D89" w:rsidDel="00BA72F2" w:rsidRDefault="00F45D89" w:rsidP="005E293B">
      <w:pPr>
        <w:rPr>
          <w:del w:id="113" w:author="Gabriele Moehlenkamp" w:date="2025-09-05T17:36:00Z" w16du:dateUtc="2025-09-05T15:36:00Z"/>
          <w:rFonts w:ascii="Georgia" w:hAnsi="Georgia"/>
          <w:color w:val="0070C0"/>
        </w:rPr>
      </w:pPr>
    </w:p>
    <w:p w14:paraId="0ADC38B4" w14:textId="77777777" w:rsidR="008F4D21" w:rsidRDefault="008F4D21" w:rsidP="005E293B">
      <w:pPr>
        <w:rPr>
          <w:rFonts w:ascii="Georgia" w:hAnsi="Georgia"/>
          <w:color w:val="0070C0"/>
        </w:rPr>
      </w:pPr>
    </w:p>
    <w:p w14:paraId="4BDBD626" w14:textId="77777777" w:rsidR="00BA72F2" w:rsidRPr="000A59F2" w:rsidRDefault="00BA72F2" w:rsidP="00BA72F2">
      <w:pPr>
        <w:rPr>
          <w:ins w:id="114" w:author="Gabriele Moehlenkamp" w:date="2025-09-05T17:36:00Z" w16du:dateUtc="2025-09-05T15:36:00Z"/>
          <w:rFonts w:ascii="Georgia" w:hAnsi="Georgia"/>
          <w:color w:val="0070C0"/>
        </w:rPr>
      </w:pPr>
    </w:p>
    <w:bookmarkStart w:id="115" w:name="_1820399180"/>
    <w:bookmarkEnd w:id="115"/>
    <w:p w14:paraId="4BB35854" w14:textId="041BAFA8" w:rsidR="00BA72F2" w:rsidRPr="000A59F2" w:rsidRDefault="005466FE" w:rsidP="00BA72F2">
      <w:pPr>
        <w:rPr>
          <w:ins w:id="116" w:author="Gabriele Moehlenkamp" w:date="2025-09-05T17:36:00Z" w16du:dateUtc="2025-09-05T15:36:00Z"/>
          <w:rFonts w:ascii="Georgia" w:hAnsi="Georgia"/>
          <w:color w:val="0070C0"/>
        </w:rPr>
      </w:pPr>
      <w:ins w:id="117" w:author="Gabriele Moehlenkamp" w:date="2025-09-05T17:36:00Z" w16du:dateUtc="2025-09-05T15:36:00Z">
        <w:r w:rsidRPr="000A59F2">
          <w:rPr>
            <w:rFonts w:ascii="Georgia" w:hAnsi="Georgia"/>
            <w:noProof/>
            <w:color w:val="0070C0"/>
          </w:rPr>
          <w:object w:dxaOrig="14143" w:dyaOrig="3104" w14:anchorId="294EB754">
            <v:shape id="_x0000_i1026" type="#_x0000_t75" style="width:444pt;height:98.25pt" o:ole="">
              <v:imagedata r:id="rId13" o:title=""/>
            </v:shape>
            <o:OLEObject Type="Embed" ProgID="Excel.Sheet.12" ShapeID="_x0000_i1026" DrawAspect="Content" ObjectID="_1820629430" r:id="rId14"/>
          </w:object>
        </w:r>
      </w:ins>
    </w:p>
    <w:p w14:paraId="3F3D3762" w14:textId="7DDCF055" w:rsidR="008F4D21" w:rsidDel="00BA72F2" w:rsidRDefault="00347899" w:rsidP="005E293B">
      <w:pPr>
        <w:rPr>
          <w:del w:id="118" w:author="Gabriele Moehlenkamp" w:date="2025-09-05T17:36:00Z" w16du:dateUtc="2025-09-05T15:36:00Z"/>
          <w:rFonts w:ascii="Georgia" w:hAnsi="Georgia"/>
          <w:color w:val="0070C0"/>
        </w:rPr>
      </w:pPr>
      <w:del w:id="119" w:author="Gabriele Moehlenkamp" w:date="2025-09-05T17:36:00Z" w16du:dateUtc="2025-09-05T15:36:00Z">
        <w:r w:rsidDel="00BA72F2">
          <w:rPr>
            <w:rFonts w:ascii="Georgia" w:hAnsi="Georgia"/>
            <w:noProof/>
            <w:color w:val="0070C0"/>
          </w:rPr>
          <w:object w:dxaOrig="13191" w:dyaOrig="3010" w14:anchorId="4C761265">
            <v:shape id="_x0000_i1027" type="#_x0000_t75" alt="" style="width:414.75pt;height:95.25pt;mso-width-percent:0;mso-height-percent:0;mso-width-percent:0;mso-height-percent:0" o:ole="">
              <v:imagedata r:id="rId15" o:title=""/>
            </v:shape>
            <o:OLEObject Type="Embed" ProgID="Excel.Sheet.12" ShapeID="_x0000_i1027" DrawAspect="Content" ObjectID="_1820629431" r:id="rId16"/>
          </w:object>
        </w:r>
      </w:del>
    </w:p>
    <w:p w14:paraId="381F1568" w14:textId="1227967C" w:rsidR="00F45D89" w:rsidDel="00BA72F2" w:rsidRDefault="00F45D89" w:rsidP="005E293B">
      <w:pPr>
        <w:rPr>
          <w:del w:id="120" w:author="Gabriele Moehlenkamp" w:date="2025-09-05T17:36:00Z" w16du:dateUtc="2025-09-05T15:36:00Z"/>
          <w:rFonts w:ascii="Georgia" w:hAnsi="Georgia"/>
          <w:color w:val="0070C0"/>
        </w:rPr>
      </w:pPr>
    </w:p>
    <w:p w14:paraId="5AB6171D" w14:textId="0F996A3A" w:rsidR="00F45D89" w:rsidRPr="0018287B" w:rsidDel="00BA72F2" w:rsidRDefault="00F45D89" w:rsidP="005E293B">
      <w:pPr>
        <w:rPr>
          <w:del w:id="121" w:author="Gabriele Moehlenkamp" w:date="2025-09-05T17:36:00Z" w16du:dateUtc="2025-09-05T15:36:00Z"/>
          <w:rFonts w:ascii="Georgia" w:hAnsi="Georgia"/>
          <w:color w:val="0070C0"/>
        </w:rPr>
      </w:pP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56FC456" w:rsidR="00AF1E4C" w:rsidRPr="0018287B" w:rsidRDefault="001D2BBB" w:rsidP="004C617A">
      <w:pPr>
        <w:pStyle w:val="berschrift1"/>
        <w:numPr>
          <w:ilvl w:val="0"/>
          <w:numId w:val="0"/>
        </w:numPr>
        <w:ind w:left="907"/>
        <w:rPr>
          <w:rFonts w:ascii="Georgia" w:hAnsi="Georgia"/>
        </w:rPr>
      </w:pPr>
      <w:bookmarkStart w:id="122" w:name="_Toc313443271"/>
      <w:bookmarkStart w:id="123" w:name="_Toc495580400"/>
      <w:ins w:id="124" w:author="Gabriele Moehlenkamp" w:date="2025-09-05T15:59:00Z" w16du:dateUtc="2025-09-05T13:59:00Z">
        <w:r>
          <w:rPr>
            <w:rFonts w:ascii="Georgia" w:hAnsi="Georgia"/>
          </w:rPr>
          <w:t>3</w:t>
        </w:r>
      </w:ins>
      <w:del w:id="125" w:author="Gabriele Moehlenkamp" w:date="2025-09-05T15:59:00Z" w16du:dateUtc="2025-09-05T13:59:00Z">
        <w:r w:rsidR="00AF1E4C" w:rsidRPr="0018287B" w:rsidDel="001D2BBB">
          <w:rPr>
            <w:rFonts w:ascii="Georgia" w:hAnsi="Georgia"/>
          </w:rPr>
          <w:delText>4</w:delText>
        </w:r>
      </w:del>
      <w:r w:rsidR="00AF1E4C" w:rsidRPr="0018287B">
        <w:rPr>
          <w:rFonts w:ascii="Georgia" w:hAnsi="Georgia"/>
        </w:rPr>
        <w:t>.</w:t>
      </w:r>
      <w:r w:rsidR="00AF1E4C" w:rsidRPr="0018287B">
        <w:rPr>
          <w:rFonts w:ascii="Georgia" w:hAnsi="Georgia"/>
        </w:rPr>
        <w:tab/>
        <w:t>Support Request</w:t>
      </w:r>
      <w:bookmarkEnd w:id="122"/>
      <w:bookmarkEnd w:id="123"/>
      <w:r w:rsidR="00AF1E4C" w:rsidRPr="0018287B">
        <w:rPr>
          <w:rFonts w:ascii="Georgia" w:hAnsi="Georgia"/>
        </w:rPr>
        <w:t xml:space="preserve"> </w:t>
      </w:r>
    </w:p>
    <w:p w14:paraId="27CA2F55" w14:textId="7A087DFC" w:rsidR="00AF1E4C" w:rsidRPr="0018287B" w:rsidRDefault="001D2BBB" w:rsidP="004C617A">
      <w:pPr>
        <w:pStyle w:val="berschrift2"/>
        <w:numPr>
          <w:ilvl w:val="0"/>
          <w:numId w:val="0"/>
        </w:numPr>
        <w:ind w:left="907"/>
        <w:rPr>
          <w:rFonts w:ascii="Georgia" w:hAnsi="Georgia" w:cs="Times New Roman"/>
        </w:rPr>
      </w:pPr>
      <w:bookmarkStart w:id="126" w:name="_Toc313443272"/>
      <w:bookmarkStart w:id="127" w:name="_Toc495580401"/>
      <w:ins w:id="128" w:author="Gabriele Moehlenkamp" w:date="2025-09-05T15:59:00Z" w16du:dateUtc="2025-09-05T13:59:00Z">
        <w:r>
          <w:rPr>
            <w:rFonts w:ascii="Georgia" w:hAnsi="Georgia" w:cs="Times New Roman"/>
          </w:rPr>
          <w:t>3</w:t>
        </w:r>
      </w:ins>
      <w:del w:id="129" w:author="Gabriele Moehlenkamp" w:date="2025-09-05T15:59:00Z" w16du:dateUtc="2025-09-05T13:59:00Z">
        <w:r w:rsidR="00AF1E4C" w:rsidRPr="0018287B" w:rsidDel="001D2BBB">
          <w:rPr>
            <w:rFonts w:ascii="Georgia" w:hAnsi="Georgia" w:cs="Times New Roman"/>
          </w:rPr>
          <w:delText>4</w:delText>
        </w:r>
      </w:del>
      <w:r w:rsidR="00AF1E4C" w:rsidRPr="0018287B">
        <w:rPr>
          <w:rFonts w:ascii="Georgia" w:hAnsi="Georgia" w:cs="Times New Roman"/>
        </w:rPr>
        <w:t>.1</w:t>
      </w:r>
      <w:r w:rsidR="00AF1E4C" w:rsidRPr="0018287B">
        <w:rPr>
          <w:rFonts w:ascii="Georgia" w:hAnsi="Georgia" w:cs="Times New Roman"/>
        </w:rPr>
        <w:tab/>
        <w:t xml:space="preserve">Technical </w:t>
      </w:r>
      <w:r w:rsidR="009664D1">
        <w:rPr>
          <w:rFonts w:ascii="Georgia" w:hAnsi="Georgia" w:cs="Times New Roman"/>
        </w:rPr>
        <w:t xml:space="preserve">and IPR </w:t>
      </w:r>
      <w:r w:rsidR="00AF1E4C" w:rsidRPr="0018287B">
        <w:rPr>
          <w:rFonts w:ascii="Georgia" w:hAnsi="Georgia" w:cs="Times New Roman"/>
        </w:rPr>
        <w:t>Support</w:t>
      </w:r>
      <w:bookmarkEnd w:id="126"/>
      <w:bookmarkEnd w:id="127"/>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5326CFBE" w:rsidR="00AF1E4C" w:rsidRPr="0018287B" w:rsidRDefault="001D2BBB" w:rsidP="004C617A">
      <w:pPr>
        <w:pStyle w:val="berschrift2"/>
        <w:numPr>
          <w:ilvl w:val="0"/>
          <w:numId w:val="0"/>
        </w:numPr>
        <w:ind w:left="907"/>
        <w:rPr>
          <w:rFonts w:ascii="Georgia" w:hAnsi="Georgia" w:cs="Times New Roman"/>
        </w:rPr>
      </w:pPr>
      <w:bookmarkStart w:id="130" w:name="_Toc313443273"/>
      <w:bookmarkStart w:id="131" w:name="_Toc495580402"/>
      <w:ins w:id="132" w:author="Gabriele Moehlenkamp" w:date="2025-09-05T16:00:00Z" w16du:dateUtc="2025-09-05T14:00:00Z">
        <w:r>
          <w:rPr>
            <w:rFonts w:ascii="Georgia" w:hAnsi="Georgia" w:cs="Times New Roman"/>
          </w:rPr>
          <w:t>3</w:t>
        </w:r>
      </w:ins>
      <w:del w:id="133" w:author="Gabriele Moehlenkamp" w:date="2025-09-05T16:00:00Z" w16du:dateUtc="2025-09-05T14:00:00Z">
        <w:r w:rsidR="00AF1E4C" w:rsidRPr="0018287B" w:rsidDel="001D2BBB">
          <w:rPr>
            <w:rFonts w:ascii="Georgia" w:hAnsi="Georgia" w:cs="Times New Roman"/>
          </w:rPr>
          <w:delText>4</w:delText>
        </w:r>
      </w:del>
      <w:r w:rsidR="00AF1E4C" w:rsidRPr="0018287B">
        <w:rPr>
          <w:rFonts w:ascii="Georgia" w:hAnsi="Georgia" w:cs="Times New Roman"/>
        </w:rPr>
        <w:t>.2</w:t>
      </w:r>
      <w:r w:rsidR="00AF1E4C" w:rsidRPr="0018287B">
        <w:rPr>
          <w:rFonts w:ascii="Georgia" w:hAnsi="Georgia" w:cs="Times New Roman"/>
        </w:rPr>
        <w:tab/>
        <w:t>Business Support</w:t>
      </w:r>
      <w:bookmarkEnd w:id="130"/>
      <w:bookmarkEnd w:id="131"/>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677E0D45" w:rsidR="00AF1E4C" w:rsidRPr="0018287B" w:rsidRDefault="001D2BBB" w:rsidP="004C617A">
      <w:pPr>
        <w:pStyle w:val="berschrift2"/>
        <w:numPr>
          <w:ilvl w:val="0"/>
          <w:numId w:val="0"/>
        </w:numPr>
        <w:ind w:left="907"/>
        <w:rPr>
          <w:rFonts w:ascii="Georgia" w:hAnsi="Georgia" w:cs="Times New Roman"/>
        </w:rPr>
      </w:pPr>
      <w:bookmarkStart w:id="134" w:name="_Toc313443274"/>
      <w:bookmarkStart w:id="135" w:name="_Toc495580403"/>
      <w:ins w:id="136" w:author="Gabriele Moehlenkamp" w:date="2025-09-05T16:00:00Z" w16du:dateUtc="2025-09-05T14:00:00Z">
        <w:r>
          <w:rPr>
            <w:rFonts w:ascii="Georgia" w:hAnsi="Georgia" w:cs="Times New Roman"/>
          </w:rPr>
          <w:t>3</w:t>
        </w:r>
      </w:ins>
      <w:del w:id="137" w:author="Gabriele Moehlenkamp" w:date="2025-09-05T16:00:00Z" w16du:dateUtc="2025-09-05T14:00:00Z">
        <w:r w:rsidR="00AF1E4C" w:rsidRPr="0018287B" w:rsidDel="001D2BBB">
          <w:rPr>
            <w:rFonts w:ascii="Georgia" w:hAnsi="Georgia" w:cs="Times New Roman"/>
          </w:rPr>
          <w:delText>4</w:delText>
        </w:r>
      </w:del>
      <w:r w:rsidR="00AF1E4C" w:rsidRPr="0018287B">
        <w:rPr>
          <w:rFonts w:ascii="Georgia" w:hAnsi="Georgia" w:cs="Times New Roman"/>
        </w:rPr>
        <w:t>.3</w:t>
      </w:r>
      <w:r w:rsidR="00AF1E4C" w:rsidRPr="0018287B">
        <w:rPr>
          <w:rFonts w:ascii="Georgia" w:hAnsi="Georgia" w:cs="Times New Roman"/>
        </w:rPr>
        <w:tab/>
        <w:t>Office Support</w:t>
      </w:r>
      <w:bookmarkEnd w:id="134"/>
      <w:bookmarkEnd w:id="135"/>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lastRenderedPageBreak/>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A40156">
      <w:footerReference w:type="even" r:id="rId17"/>
      <w:footerReference w:type="default" r:id="rId18"/>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68187" w14:textId="77777777" w:rsidR="00345F8E" w:rsidRDefault="00345F8E" w:rsidP="0048765E">
      <w:r>
        <w:separator/>
      </w:r>
    </w:p>
  </w:endnote>
  <w:endnote w:type="continuationSeparator" w:id="0">
    <w:p w14:paraId="4935AEFE" w14:textId="77777777" w:rsidR="00345F8E" w:rsidRDefault="00345F8E"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NotesEsa">
    <w:altName w:val="Times New Roman"/>
    <w:panose1 w:val="00000000000000000000"/>
    <w:charset w:val="00"/>
    <w:family w:val="auto"/>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645854649"/>
      <w:docPartObj>
        <w:docPartGallery w:val="Page Numbers (Bottom of Page)"/>
        <w:docPartUnique/>
      </w:docPartObj>
    </w:sdtPr>
    <w:sdtEndPr>
      <w:rPr>
        <w:rStyle w:val="Seitenzahl"/>
      </w:rPr>
    </w:sdtEnd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16897184"/>
      <w:docPartObj>
        <w:docPartGallery w:val="Page Numbers (Bottom of Page)"/>
        <w:docPartUnique/>
      </w:docPartObj>
    </w:sdtPr>
    <w:sdtEndPr>
      <w:rPr>
        <w:rStyle w:val="Seitenzahl"/>
      </w:rPr>
    </w:sdtEndPr>
    <w:sdtContent>
      <w:p w14:paraId="736C76DE" w14:textId="5BD13780"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14:paraId="0BE88CC1" w14:textId="3916F143" w:rsidR="00B009EF" w:rsidRDefault="00B009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0F548" w14:textId="77777777" w:rsidR="00345F8E" w:rsidRDefault="00345F8E" w:rsidP="0048765E">
      <w:r>
        <w:separator/>
      </w:r>
    </w:p>
  </w:footnote>
  <w:footnote w:type="continuationSeparator" w:id="0">
    <w:p w14:paraId="4E0A5819" w14:textId="77777777" w:rsidR="00345F8E" w:rsidRDefault="00345F8E"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 w:numId="66" w16cid:durableId="1756046750">
    <w:abstractNumId w:val="34"/>
  </w:num>
  <w:num w:numId="67" w16cid:durableId="1680542912">
    <w:abstractNumId w:val="34"/>
  </w:num>
  <w:num w:numId="68" w16cid:durableId="1253128322">
    <w:abstractNumId w:val="34"/>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briele Moehlenkamp">
    <w15:presenceInfo w15:providerId="AD" w15:userId="S::gabriele.moehlenkamp@aviaspace-bremen.de::3b394bcf-0457-4d2f-996a-eb7662da9e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20EF"/>
    <w:rsid w:val="0001396A"/>
    <w:rsid w:val="00015B38"/>
    <w:rsid w:val="0002048D"/>
    <w:rsid w:val="00022EB7"/>
    <w:rsid w:val="0002302C"/>
    <w:rsid w:val="00025727"/>
    <w:rsid w:val="000270A5"/>
    <w:rsid w:val="00033126"/>
    <w:rsid w:val="000401A4"/>
    <w:rsid w:val="000404CF"/>
    <w:rsid w:val="00040C6A"/>
    <w:rsid w:val="00040F57"/>
    <w:rsid w:val="00041E03"/>
    <w:rsid w:val="00043B29"/>
    <w:rsid w:val="000454C6"/>
    <w:rsid w:val="0004658A"/>
    <w:rsid w:val="0005309B"/>
    <w:rsid w:val="000545D4"/>
    <w:rsid w:val="00067F88"/>
    <w:rsid w:val="00071775"/>
    <w:rsid w:val="00081195"/>
    <w:rsid w:val="000825DA"/>
    <w:rsid w:val="0008268B"/>
    <w:rsid w:val="00082C02"/>
    <w:rsid w:val="0009105A"/>
    <w:rsid w:val="000A63AB"/>
    <w:rsid w:val="000A6695"/>
    <w:rsid w:val="000A72EA"/>
    <w:rsid w:val="000B3EAB"/>
    <w:rsid w:val="000B564F"/>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25EB"/>
    <w:rsid w:val="0014497F"/>
    <w:rsid w:val="00145AE7"/>
    <w:rsid w:val="0014629F"/>
    <w:rsid w:val="00147C50"/>
    <w:rsid w:val="00150BAF"/>
    <w:rsid w:val="001516F6"/>
    <w:rsid w:val="00154C16"/>
    <w:rsid w:val="00154C6B"/>
    <w:rsid w:val="0015601E"/>
    <w:rsid w:val="0015610A"/>
    <w:rsid w:val="00160B61"/>
    <w:rsid w:val="00163492"/>
    <w:rsid w:val="001651B1"/>
    <w:rsid w:val="00177E4E"/>
    <w:rsid w:val="00180136"/>
    <w:rsid w:val="00182314"/>
    <w:rsid w:val="0018287B"/>
    <w:rsid w:val="00182B7E"/>
    <w:rsid w:val="001952B2"/>
    <w:rsid w:val="00195CA7"/>
    <w:rsid w:val="001A2BC5"/>
    <w:rsid w:val="001A650A"/>
    <w:rsid w:val="001B1607"/>
    <w:rsid w:val="001B45D4"/>
    <w:rsid w:val="001C07DA"/>
    <w:rsid w:val="001D1695"/>
    <w:rsid w:val="001D2357"/>
    <w:rsid w:val="001D2BBB"/>
    <w:rsid w:val="001D3257"/>
    <w:rsid w:val="001D4F18"/>
    <w:rsid w:val="001D5342"/>
    <w:rsid w:val="001E0562"/>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5158"/>
    <w:rsid w:val="0021729D"/>
    <w:rsid w:val="00217A1D"/>
    <w:rsid w:val="002226C4"/>
    <w:rsid w:val="002229AD"/>
    <w:rsid w:val="00225D94"/>
    <w:rsid w:val="00226468"/>
    <w:rsid w:val="00227DCD"/>
    <w:rsid w:val="0023683F"/>
    <w:rsid w:val="0024202F"/>
    <w:rsid w:val="0024255A"/>
    <w:rsid w:val="00243B84"/>
    <w:rsid w:val="0024551B"/>
    <w:rsid w:val="00251957"/>
    <w:rsid w:val="00253DB5"/>
    <w:rsid w:val="00255EFE"/>
    <w:rsid w:val="002600A0"/>
    <w:rsid w:val="002600FE"/>
    <w:rsid w:val="00264E2C"/>
    <w:rsid w:val="00265BC6"/>
    <w:rsid w:val="002746B5"/>
    <w:rsid w:val="00280D66"/>
    <w:rsid w:val="00292AED"/>
    <w:rsid w:val="00295330"/>
    <w:rsid w:val="002957D8"/>
    <w:rsid w:val="00296BB2"/>
    <w:rsid w:val="0029737D"/>
    <w:rsid w:val="002A0B6F"/>
    <w:rsid w:val="002A471D"/>
    <w:rsid w:val="002A4963"/>
    <w:rsid w:val="002A5453"/>
    <w:rsid w:val="002A7CCB"/>
    <w:rsid w:val="002B071C"/>
    <w:rsid w:val="002B5ADB"/>
    <w:rsid w:val="002B7CF6"/>
    <w:rsid w:val="002C0239"/>
    <w:rsid w:val="002C0533"/>
    <w:rsid w:val="002C1EC8"/>
    <w:rsid w:val="002C2A35"/>
    <w:rsid w:val="002C43D5"/>
    <w:rsid w:val="002C494F"/>
    <w:rsid w:val="002C4C8D"/>
    <w:rsid w:val="002C617F"/>
    <w:rsid w:val="002C67ED"/>
    <w:rsid w:val="002C702E"/>
    <w:rsid w:val="002C75C8"/>
    <w:rsid w:val="002D073C"/>
    <w:rsid w:val="002D567D"/>
    <w:rsid w:val="002D5C74"/>
    <w:rsid w:val="002D5E42"/>
    <w:rsid w:val="002D6089"/>
    <w:rsid w:val="002D7EF7"/>
    <w:rsid w:val="002E109D"/>
    <w:rsid w:val="002E22CA"/>
    <w:rsid w:val="002E6578"/>
    <w:rsid w:val="002E7BA8"/>
    <w:rsid w:val="002F01F7"/>
    <w:rsid w:val="002F10DF"/>
    <w:rsid w:val="002F1540"/>
    <w:rsid w:val="002F29E3"/>
    <w:rsid w:val="002F377E"/>
    <w:rsid w:val="002F679E"/>
    <w:rsid w:val="0030090E"/>
    <w:rsid w:val="00300B57"/>
    <w:rsid w:val="00302E31"/>
    <w:rsid w:val="00306B80"/>
    <w:rsid w:val="0031350E"/>
    <w:rsid w:val="00313F87"/>
    <w:rsid w:val="003156E4"/>
    <w:rsid w:val="003205FB"/>
    <w:rsid w:val="00320996"/>
    <w:rsid w:val="003219DF"/>
    <w:rsid w:val="00326FEB"/>
    <w:rsid w:val="003333A3"/>
    <w:rsid w:val="003338F3"/>
    <w:rsid w:val="00335C95"/>
    <w:rsid w:val="00345F8E"/>
    <w:rsid w:val="0034601E"/>
    <w:rsid w:val="0034636A"/>
    <w:rsid w:val="00347899"/>
    <w:rsid w:val="003500EB"/>
    <w:rsid w:val="00350404"/>
    <w:rsid w:val="00350D04"/>
    <w:rsid w:val="00351BE8"/>
    <w:rsid w:val="003527BF"/>
    <w:rsid w:val="003528DB"/>
    <w:rsid w:val="00354A1E"/>
    <w:rsid w:val="00355C05"/>
    <w:rsid w:val="0035711F"/>
    <w:rsid w:val="00360D85"/>
    <w:rsid w:val="003656D1"/>
    <w:rsid w:val="00365FAF"/>
    <w:rsid w:val="0036604A"/>
    <w:rsid w:val="003677F3"/>
    <w:rsid w:val="0037145F"/>
    <w:rsid w:val="00373AFA"/>
    <w:rsid w:val="00373CD4"/>
    <w:rsid w:val="00377B25"/>
    <w:rsid w:val="00382E0E"/>
    <w:rsid w:val="00383B17"/>
    <w:rsid w:val="00385FDE"/>
    <w:rsid w:val="00390381"/>
    <w:rsid w:val="00395AAD"/>
    <w:rsid w:val="003A122C"/>
    <w:rsid w:val="003B18F5"/>
    <w:rsid w:val="003B2534"/>
    <w:rsid w:val="003B2AC9"/>
    <w:rsid w:val="003B2CB3"/>
    <w:rsid w:val="003B32FC"/>
    <w:rsid w:val="003B61F8"/>
    <w:rsid w:val="003C0855"/>
    <w:rsid w:val="003C16FD"/>
    <w:rsid w:val="003C7BF6"/>
    <w:rsid w:val="003E1C65"/>
    <w:rsid w:val="003E3836"/>
    <w:rsid w:val="003E3C08"/>
    <w:rsid w:val="003E4AA1"/>
    <w:rsid w:val="003E62B6"/>
    <w:rsid w:val="003E691B"/>
    <w:rsid w:val="003F144E"/>
    <w:rsid w:val="003F453C"/>
    <w:rsid w:val="003F5CF6"/>
    <w:rsid w:val="00400943"/>
    <w:rsid w:val="00400CCA"/>
    <w:rsid w:val="0040726C"/>
    <w:rsid w:val="00413D05"/>
    <w:rsid w:val="004147C5"/>
    <w:rsid w:val="004161A6"/>
    <w:rsid w:val="00416A96"/>
    <w:rsid w:val="00422D87"/>
    <w:rsid w:val="00425D13"/>
    <w:rsid w:val="004274A0"/>
    <w:rsid w:val="00431DFA"/>
    <w:rsid w:val="0043243E"/>
    <w:rsid w:val="0043484A"/>
    <w:rsid w:val="0044142C"/>
    <w:rsid w:val="004417DD"/>
    <w:rsid w:val="00443A2F"/>
    <w:rsid w:val="004448DE"/>
    <w:rsid w:val="00445962"/>
    <w:rsid w:val="00445CF4"/>
    <w:rsid w:val="004469D3"/>
    <w:rsid w:val="00453EFA"/>
    <w:rsid w:val="00455EB9"/>
    <w:rsid w:val="00456601"/>
    <w:rsid w:val="0046144E"/>
    <w:rsid w:val="00461E99"/>
    <w:rsid w:val="00466FAE"/>
    <w:rsid w:val="00467410"/>
    <w:rsid w:val="004722C5"/>
    <w:rsid w:val="00482D10"/>
    <w:rsid w:val="0048366C"/>
    <w:rsid w:val="0048765E"/>
    <w:rsid w:val="00490BDF"/>
    <w:rsid w:val="00492F14"/>
    <w:rsid w:val="00496401"/>
    <w:rsid w:val="00496DA5"/>
    <w:rsid w:val="004A1229"/>
    <w:rsid w:val="004A393E"/>
    <w:rsid w:val="004A3B89"/>
    <w:rsid w:val="004A4137"/>
    <w:rsid w:val="004A44D3"/>
    <w:rsid w:val="004A4807"/>
    <w:rsid w:val="004A662F"/>
    <w:rsid w:val="004A76C0"/>
    <w:rsid w:val="004B0273"/>
    <w:rsid w:val="004B174B"/>
    <w:rsid w:val="004B212D"/>
    <w:rsid w:val="004B4B2E"/>
    <w:rsid w:val="004B57F3"/>
    <w:rsid w:val="004C5F45"/>
    <w:rsid w:val="004C617A"/>
    <w:rsid w:val="004D0D13"/>
    <w:rsid w:val="004D26ED"/>
    <w:rsid w:val="004D4873"/>
    <w:rsid w:val="004D4915"/>
    <w:rsid w:val="004D5C29"/>
    <w:rsid w:val="004D663C"/>
    <w:rsid w:val="004E3C69"/>
    <w:rsid w:val="004E413F"/>
    <w:rsid w:val="004E5350"/>
    <w:rsid w:val="004F222D"/>
    <w:rsid w:val="004F32D5"/>
    <w:rsid w:val="004F49FA"/>
    <w:rsid w:val="00501987"/>
    <w:rsid w:val="00502AE2"/>
    <w:rsid w:val="00503FAA"/>
    <w:rsid w:val="0050420E"/>
    <w:rsid w:val="00505976"/>
    <w:rsid w:val="00506E00"/>
    <w:rsid w:val="005070CD"/>
    <w:rsid w:val="005114FB"/>
    <w:rsid w:val="005122B7"/>
    <w:rsid w:val="0051266A"/>
    <w:rsid w:val="005158A3"/>
    <w:rsid w:val="0051715D"/>
    <w:rsid w:val="005172E7"/>
    <w:rsid w:val="00521117"/>
    <w:rsid w:val="00521287"/>
    <w:rsid w:val="00522F8E"/>
    <w:rsid w:val="005301F5"/>
    <w:rsid w:val="00533E6B"/>
    <w:rsid w:val="0053444E"/>
    <w:rsid w:val="00534EAC"/>
    <w:rsid w:val="00535B4D"/>
    <w:rsid w:val="00536685"/>
    <w:rsid w:val="00546162"/>
    <w:rsid w:val="005466FE"/>
    <w:rsid w:val="00550ACD"/>
    <w:rsid w:val="005540AB"/>
    <w:rsid w:val="005616A3"/>
    <w:rsid w:val="0056747E"/>
    <w:rsid w:val="00570A76"/>
    <w:rsid w:val="00571994"/>
    <w:rsid w:val="005726C9"/>
    <w:rsid w:val="005738A0"/>
    <w:rsid w:val="00575BE0"/>
    <w:rsid w:val="00577752"/>
    <w:rsid w:val="00580971"/>
    <w:rsid w:val="00584730"/>
    <w:rsid w:val="005A45EB"/>
    <w:rsid w:val="005A5E6A"/>
    <w:rsid w:val="005A61FA"/>
    <w:rsid w:val="005B0A03"/>
    <w:rsid w:val="005B29AD"/>
    <w:rsid w:val="005B42C9"/>
    <w:rsid w:val="005B55D7"/>
    <w:rsid w:val="005B60A2"/>
    <w:rsid w:val="005C0648"/>
    <w:rsid w:val="005C230D"/>
    <w:rsid w:val="005C476B"/>
    <w:rsid w:val="005C7F18"/>
    <w:rsid w:val="005D0F95"/>
    <w:rsid w:val="005D6FF9"/>
    <w:rsid w:val="005E293B"/>
    <w:rsid w:val="005E3E05"/>
    <w:rsid w:val="005E4502"/>
    <w:rsid w:val="005E68A2"/>
    <w:rsid w:val="005F2908"/>
    <w:rsid w:val="005F2AC4"/>
    <w:rsid w:val="005F3A36"/>
    <w:rsid w:val="005F589C"/>
    <w:rsid w:val="006039E1"/>
    <w:rsid w:val="00605108"/>
    <w:rsid w:val="006051D3"/>
    <w:rsid w:val="0060794C"/>
    <w:rsid w:val="00607989"/>
    <w:rsid w:val="0061458D"/>
    <w:rsid w:val="006207E0"/>
    <w:rsid w:val="0062132F"/>
    <w:rsid w:val="00623C81"/>
    <w:rsid w:val="006241E1"/>
    <w:rsid w:val="006247AD"/>
    <w:rsid w:val="0062741C"/>
    <w:rsid w:val="006307E0"/>
    <w:rsid w:val="0063176F"/>
    <w:rsid w:val="00631FB5"/>
    <w:rsid w:val="0063638E"/>
    <w:rsid w:val="006378A3"/>
    <w:rsid w:val="0064060C"/>
    <w:rsid w:val="006412D2"/>
    <w:rsid w:val="006416DA"/>
    <w:rsid w:val="006430C8"/>
    <w:rsid w:val="006434A8"/>
    <w:rsid w:val="00650048"/>
    <w:rsid w:val="00650FA5"/>
    <w:rsid w:val="0065228F"/>
    <w:rsid w:val="00655900"/>
    <w:rsid w:val="00655F97"/>
    <w:rsid w:val="006601A3"/>
    <w:rsid w:val="00661055"/>
    <w:rsid w:val="006619D4"/>
    <w:rsid w:val="00665620"/>
    <w:rsid w:val="00670085"/>
    <w:rsid w:val="00673952"/>
    <w:rsid w:val="00680B38"/>
    <w:rsid w:val="0068118C"/>
    <w:rsid w:val="006814BB"/>
    <w:rsid w:val="00681B47"/>
    <w:rsid w:val="00684804"/>
    <w:rsid w:val="00684AF1"/>
    <w:rsid w:val="00684C9E"/>
    <w:rsid w:val="00686E8E"/>
    <w:rsid w:val="0069148B"/>
    <w:rsid w:val="00694B05"/>
    <w:rsid w:val="006A49EB"/>
    <w:rsid w:val="006A517C"/>
    <w:rsid w:val="006B0029"/>
    <w:rsid w:val="006B010F"/>
    <w:rsid w:val="006B5759"/>
    <w:rsid w:val="006B7AAD"/>
    <w:rsid w:val="006C380A"/>
    <w:rsid w:val="006D3267"/>
    <w:rsid w:val="006D46EF"/>
    <w:rsid w:val="006E1F0D"/>
    <w:rsid w:val="006E2745"/>
    <w:rsid w:val="006E32AA"/>
    <w:rsid w:val="006E43D7"/>
    <w:rsid w:val="006E47C5"/>
    <w:rsid w:val="006E4CDA"/>
    <w:rsid w:val="006F0701"/>
    <w:rsid w:val="006F0A8B"/>
    <w:rsid w:val="006F128C"/>
    <w:rsid w:val="006F355A"/>
    <w:rsid w:val="006F38A7"/>
    <w:rsid w:val="006F3AB8"/>
    <w:rsid w:val="006F5CEA"/>
    <w:rsid w:val="006F712F"/>
    <w:rsid w:val="006F7DA1"/>
    <w:rsid w:val="00711ABA"/>
    <w:rsid w:val="00712045"/>
    <w:rsid w:val="007158B1"/>
    <w:rsid w:val="00721AF8"/>
    <w:rsid w:val="00721CD8"/>
    <w:rsid w:val="0072215A"/>
    <w:rsid w:val="00722471"/>
    <w:rsid w:val="007227DE"/>
    <w:rsid w:val="0072329C"/>
    <w:rsid w:val="00724A23"/>
    <w:rsid w:val="00725833"/>
    <w:rsid w:val="0072630C"/>
    <w:rsid w:val="0073023C"/>
    <w:rsid w:val="00730C33"/>
    <w:rsid w:val="0073255B"/>
    <w:rsid w:val="007351F5"/>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1323"/>
    <w:rsid w:val="007824E6"/>
    <w:rsid w:val="00783917"/>
    <w:rsid w:val="0078594C"/>
    <w:rsid w:val="00786EE6"/>
    <w:rsid w:val="00790451"/>
    <w:rsid w:val="00793462"/>
    <w:rsid w:val="0079679B"/>
    <w:rsid w:val="007A0B5E"/>
    <w:rsid w:val="007A5B4A"/>
    <w:rsid w:val="007B1816"/>
    <w:rsid w:val="007B22F6"/>
    <w:rsid w:val="007B27C8"/>
    <w:rsid w:val="007C3DAB"/>
    <w:rsid w:val="007C5CAF"/>
    <w:rsid w:val="007C6462"/>
    <w:rsid w:val="007D2572"/>
    <w:rsid w:val="007D45B5"/>
    <w:rsid w:val="007D5147"/>
    <w:rsid w:val="007D6348"/>
    <w:rsid w:val="007D68D9"/>
    <w:rsid w:val="007E0BBB"/>
    <w:rsid w:val="007E0EF4"/>
    <w:rsid w:val="007E19FD"/>
    <w:rsid w:val="007E7082"/>
    <w:rsid w:val="007F162E"/>
    <w:rsid w:val="007F6522"/>
    <w:rsid w:val="007F7A8A"/>
    <w:rsid w:val="00800329"/>
    <w:rsid w:val="00806ACF"/>
    <w:rsid w:val="00812BFA"/>
    <w:rsid w:val="00816E88"/>
    <w:rsid w:val="008272B9"/>
    <w:rsid w:val="00827501"/>
    <w:rsid w:val="008312CD"/>
    <w:rsid w:val="00831B98"/>
    <w:rsid w:val="00833156"/>
    <w:rsid w:val="008340B6"/>
    <w:rsid w:val="00836EA7"/>
    <w:rsid w:val="00841222"/>
    <w:rsid w:val="008475EF"/>
    <w:rsid w:val="00850206"/>
    <w:rsid w:val="008520FD"/>
    <w:rsid w:val="00853D6D"/>
    <w:rsid w:val="00854688"/>
    <w:rsid w:val="008556D5"/>
    <w:rsid w:val="008578B3"/>
    <w:rsid w:val="00860127"/>
    <w:rsid w:val="00864788"/>
    <w:rsid w:val="008705F9"/>
    <w:rsid w:val="00871194"/>
    <w:rsid w:val="00873129"/>
    <w:rsid w:val="00874E94"/>
    <w:rsid w:val="008751E7"/>
    <w:rsid w:val="00881C07"/>
    <w:rsid w:val="00893250"/>
    <w:rsid w:val="0089486C"/>
    <w:rsid w:val="00894E80"/>
    <w:rsid w:val="008A79F5"/>
    <w:rsid w:val="008B114A"/>
    <w:rsid w:val="008B1BB6"/>
    <w:rsid w:val="008B2648"/>
    <w:rsid w:val="008C21FD"/>
    <w:rsid w:val="008C4D67"/>
    <w:rsid w:val="008C61CD"/>
    <w:rsid w:val="008C7040"/>
    <w:rsid w:val="008D4E5B"/>
    <w:rsid w:val="008D5373"/>
    <w:rsid w:val="008E0DBC"/>
    <w:rsid w:val="008E0E4F"/>
    <w:rsid w:val="008E1889"/>
    <w:rsid w:val="008E23BB"/>
    <w:rsid w:val="008E4C75"/>
    <w:rsid w:val="008E5A31"/>
    <w:rsid w:val="008E5CAD"/>
    <w:rsid w:val="008F0A5F"/>
    <w:rsid w:val="008F4D21"/>
    <w:rsid w:val="008F5E71"/>
    <w:rsid w:val="008F6472"/>
    <w:rsid w:val="009010E8"/>
    <w:rsid w:val="00901FD3"/>
    <w:rsid w:val="00904BA0"/>
    <w:rsid w:val="0090698A"/>
    <w:rsid w:val="00907617"/>
    <w:rsid w:val="00907C6F"/>
    <w:rsid w:val="00912539"/>
    <w:rsid w:val="0091292F"/>
    <w:rsid w:val="0091785D"/>
    <w:rsid w:val="00923DA5"/>
    <w:rsid w:val="00924A35"/>
    <w:rsid w:val="00924E57"/>
    <w:rsid w:val="009314DA"/>
    <w:rsid w:val="00932270"/>
    <w:rsid w:val="00932845"/>
    <w:rsid w:val="0093303A"/>
    <w:rsid w:val="00934F66"/>
    <w:rsid w:val="0093678D"/>
    <w:rsid w:val="00937313"/>
    <w:rsid w:val="009451ED"/>
    <w:rsid w:val="0094567C"/>
    <w:rsid w:val="00950A14"/>
    <w:rsid w:val="00951909"/>
    <w:rsid w:val="009532A8"/>
    <w:rsid w:val="00956AB3"/>
    <w:rsid w:val="009613D2"/>
    <w:rsid w:val="00962E19"/>
    <w:rsid w:val="009664D1"/>
    <w:rsid w:val="00967A46"/>
    <w:rsid w:val="00967EEB"/>
    <w:rsid w:val="00970969"/>
    <w:rsid w:val="0097156A"/>
    <w:rsid w:val="0097175F"/>
    <w:rsid w:val="00973178"/>
    <w:rsid w:val="00974E36"/>
    <w:rsid w:val="00975C90"/>
    <w:rsid w:val="00976570"/>
    <w:rsid w:val="009779B3"/>
    <w:rsid w:val="00982209"/>
    <w:rsid w:val="00987809"/>
    <w:rsid w:val="00990D9E"/>
    <w:rsid w:val="009920BF"/>
    <w:rsid w:val="00993086"/>
    <w:rsid w:val="00997A21"/>
    <w:rsid w:val="009A3255"/>
    <w:rsid w:val="009A441C"/>
    <w:rsid w:val="009A777E"/>
    <w:rsid w:val="009B237A"/>
    <w:rsid w:val="009B25EA"/>
    <w:rsid w:val="009B5313"/>
    <w:rsid w:val="009C16A2"/>
    <w:rsid w:val="009C7239"/>
    <w:rsid w:val="009C72FE"/>
    <w:rsid w:val="009D72FF"/>
    <w:rsid w:val="009E0A46"/>
    <w:rsid w:val="009E1B80"/>
    <w:rsid w:val="009E25C1"/>
    <w:rsid w:val="009E54D7"/>
    <w:rsid w:val="009E639F"/>
    <w:rsid w:val="009F37BB"/>
    <w:rsid w:val="009F6A7C"/>
    <w:rsid w:val="00A00236"/>
    <w:rsid w:val="00A0084D"/>
    <w:rsid w:val="00A020EC"/>
    <w:rsid w:val="00A02A37"/>
    <w:rsid w:val="00A02EFC"/>
    <w:rsid w:val="00A03581"/>
    <w:rsid w:val="00A07011"/>
    <w:rsid w:val="00A1113A"/>
    <w:rsid w:val="00A13BAD"/>
    <w:rsid w:val="00A1666B"/>
    <w:rsid w:val="00A176F3"/>
    <w:rsid w:val="00A22613"/>
    <w:rsid w:val="00A25F11"/>
    <w:rsid w:val="00A31B3D"/>
    <w:rsid w:val="00A32A78"/>
    <w:rsid w:val="00A35CA8"/>
    <w:rsid w:val="00A40156"/>
    <w:rsid w:val="00A408F2"/>
    <w:rsid w:val="00A43CB1"/>
    <w:rsid w:val="00A43F94"/>
    <w:rsid w:val="00A45685"/>
    <w:rsid w:val="00A5549D"/>
    <w:rsid w:val="00A62023"/>
    <w:rsid w:val="00A6683E"/>
    <w:rsid w:val="00A70B7D"/>
    <w:rsid w:val="00A72CFE"/>
    <w:rsid w:val="00A73D9C"/>
    <w:rsid w:val="00A7485C"/>
    <w:rsid w:val="00A825EF"/>
    <w:rsid w:val="00A95405"/>
    <w:rsid w:val="00A96613"/>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4F7C"/>
    <w:rsid w:val="00AC6C17"/>
    <w:rsid w:val="00AC7F1D"/>
    <w:rsid w:val="00AD0AA5"/>
    <w:rsid w:val="00AD2B6A"/>
    <w:rsid w:val="00AD40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4B3D"/>
    <w:rsid w:val="00B2678D"/>
    <w:rsid w:val="00B2714C"/>
    <w:rsid w:val="00B27A4B"/>
    <w:rsid w:val="00B30BC5"/>
    <w:rsid w:val="00B33886"/>
    <w:rsid w:val="00B3449E"/>
    <w:rsid w:val="00B34EE1"/>
    <w:rsid w:val="00B4215C"/>
    <w:rsid w:val="00B447AD"/>
    <w:rsid w:val="00B4699F"/>
    <w:rsid w:val="00B52A1D"/>
    <w:rsid w:val="00B54A86"/>
    <w:rsid w:val="00B5664F"/>
    <w:rsid w:val="00B60E78"/>
    <w:rsid w:val="00B640E2"/>
    <w:rsid w:val="00B657C7"/>
    <w:rsid w:val="00B65A45"/>
    <w:rsid w:val="00B66627"/>
    <w:rsid w:val="00B70593"/>
    <w:rsid w:val="00B70EA4"/>
    <w:rsid w:val="00B70F9F"/>
    <w:rsid w:val="00B74C03"/>
    <w:rsid w:val="00B76654"/>
    <w:rsid w:val="00B7759C"/>
    <w:rsid w:val="00B829C3"/>
    <w:rsid w:val="00B82EB1"/>
    <w:rsid w:val="00B84188"/>
    <w:rsid w:val="00B84B46"/>
    <w:rsid w:val="00B93115"/>
    <w:rsid w:val="00B93862"/>
    <w:rsid w:val="00B93BAE"/>
    <w:rsid w:val="00B9617F"/>
    <w:rsid w:val="00BA0305"/>
    <w:rsid w:val="00BA357A"/>
    <w:rsid w:val="00BA3B17"/>
    <w:rsid w:val="00BA4168"/>
    <w:rsid w:val="00BA43A5"/>
    <w:rsid w:val="00BA70CF"/>
    <w:rsid w:val="00BA72F2"/>
    <w:rsid w:val="00BA7C6F"/>
    <w:rsid w:val="00BB0FE4"/>
    <w:rsid w:val="00BB1F28"/>
    <w:rsid w:val="00BB39F7"/>
    <w:rsid w:val="00BB3ACD"/>
    <w:rsid w:val="00BB6165"/>
    <w:rsid w:val="00BB62C0"/>
    <w:rsid w:val="00BC142E"/>
    <w:rsid w:val="00BC404D"/>
    <w:rsid w:val="00BC6ADC"/>
    <w:rsid w:val="00BD0956"/>
    <w:rsid w:val="00BD5054"/>
    <w:rsid w:val="00BE0581"/>
    <w:rsid w:val="00BE0F46"/>
    <w:rsid w:val="00BE0FD5"/>
    <w:rsid w:val="00BE12B3"/>
    <w:rsid w:val="00BE5454"/>
    <w:rsid w:val="00BE54EB"/>
    <w:rsid w:val="00BE7C1A"/>
    <w:rsid w:val="00BF2B87"/>
    <w:rsid w:val="00BF4D1A"/>
    <w:rsid w:val="00BF4DA3"/>
    <w:rsid w:val="00BF55D5"/>
    <w:rsid w:val="00BF647E"/>
    <w:rsid w:val="00BF7001"/>
    <w:rsid w:val="00BF7898"/>
    <w:rsid w:val="00C00118"/>
    <w:rsid w:val="00C015AF"/>
    <w:rsid w:val="00C028FF"/>
    <w:rsid w:val="00C04660"/>
    <w:rsid w:val="00C04D1C"/>
    <w:rsid w:val="00C04E27"/>
    <w:rsid w:val="00C11CE6"/>
    <w:rsid w:val="00C15041"/>
    <w:rsid w:val="00C2128A"/>
    <w:rsid w:val="00C21B88"/>
    <w:rsid w:val="00C21F99"/>
    <w:rsid w:val="00C245C0"/>
    <w:rsid w:val="00C322C1"/>
    <w:rsid w:val="00C32C8D"/>
    <w:rsid w:val="00C332C9"/>
    <w:rsid w:val="00C349F7"/>
    <w:rsid w:val="00C35CF8"/>
    <w:rsid w:val="00C35F6D"/>
    <w:rsid w:val="00C40292"/>
    <w:rsid w:val="00C45624"/>
    <w:rsid w:val="00C46271"/>
    <w:rsid w:val="00C47237"/>
    <w:rsid w:val="00C524C6"/>
    <w:rsid w:val="00C54D2A"/>
    <w:rsid w:val="00C61DE7"/>
    <w:rsid w:val="00C62EB9"/>
    <w:rsid w:val="00C63AD2"/>
    <w:rsid w:val="00C645A6"/>
    <w:rsid w:val="00C70E6F"/>
    <w:rsid w:val="00C70F1B"/>
    <w:rsid w:val="00C72857"/>
    <w:rsid w:val="00C72B27"/>
    <w:rsid w:val="00C73DA4"/>
    <w:rsid w:val="00C7634B"/>
    <w:rsid w:val="00C82136"/>
    <w:rsid w:val="00C83974"/>
    <w:rsid w:val="00C85F2C"/>
    <w:rsid w:val="00C86AEA"/>
    <w:rsid w:val="00C90592"/>
    <w:rsid w:val="00C9134D"/>
    <w:rsid w:val="00C94700"/>
    <w:rsid w:val="00C964BA"/>
    <w:rsid w:val="00CA3B11"/>
    <w:rsid w:val="00CA4D92"/>
    <w:rsid w:val="00CA58FE"/>
    <w:rsid w:val="00CA5A79"/>
    <w:rsid w:val="00CA6987"/>
    <w:rsid w:val="00CA7759"/>
    <w:rsid w:val="00CB2718"/>
    <w:rsid w:val="00CB2A33"/>
    <w:rsid w:val="00CB5BC9"/>
    <w:rsid w:val="00CB5D40"/>
    <w:rsid w:val="00CC1B78"/>
    <w:rsid w:val="00CC36DE"/>
    <w:rsid w:val="00CC4159"/>
    <w:rsid w:val="00CC5344"/>
    <w:rsid w:val="00CC5907"/>
    <w:rsid w:val="00CC6CE5"/>
    <w:rsid w:val="00CD1CFA"/>
    <w:rsid w:val="00CD3A3E"/>
    <w:rsid w:val="00CE4109"/>
    <w:rsid w:val="00CE4856"/>
    <w:rsid w:val="00CE4A5E"/>
    <w:rsid w:val="00CE55F8"/>
    <w:rsid w:val="00CE5E81"/>
    <w:rsid w:val="00CE6213"/>
    <w:rsid w:val="00CF3177"/>
    <w:rsid w:val="00CF3B64"/>
    <w:rsid w:val="00D04C3B"/>
    <w:rsid w:val="00D070B1"/>
    <w:rsid w:val="00D07DC1"/>
    <w:rsid w:val="00D1041F"/>
    <w:rsid w:val="00D13BA3"/>
    <w:rsid w:val="00D14CE5"/>
    <w:rsid w:val="00D243AE"/>
    <w:rsid w:val="00D31276"/>
    <w:rsid w:val="00D31E44"/>
    <w:rsid w:val="00D33E64"/>
    <w:rsid w:val="00D34C77"/>
    <w:rsid w:val="00D34D50"/>
    <w:rsid w:val="00D41EFC"/>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94601"/>
    <w:rsid w:val="00DA107E"/>
    <w:rsid w:val="00DA442C"/>
    <w:rsid w:val="00DA7119"/>
    <w:rsid w:val="00DB0D47"/>
    <w:rsid w:val="00DB5056"/>
    <w:rsid w:val="00DB74F1"/>
    <w:rsid w:val="00DC0A4D"/>
    <w:rsid w:val="00DC2F82"/>
    <w:rsid w:val="00DC5D62"/>
    <w:rsid w:val="00DC6EDE"/>
    <w:rsid w:val="00DC7A6B"/>
    <w:rsid w:val="00DD037B"/>
    <w:rsid w:val="00DD2E3D"/>
    <w:rsid w:val="00DD2F92"/>
    <w:rsid w:val="00DD3AFA"/>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2592"/>
    <w:rsid w:val="00E54B06"/>
    <w:rsid w:val="00E55B03"/>
    <w:rsid w:val="00E57161"/>
    <w:rsid w:val="00E57B41"/>
    <w:rsid w:val="00E60F13"/>
    <w:rsid w:val="00E66568"/>
    <w:rsid w:val="00E71DF4"/>
    <w:rsid w:val="00E72753"/>
    <w:rsid w:val="00E72A7B"/>
    <w:rsid w:val="00E764DD"/>
    <w:rsid w:val="00E76ECD"/>
    <w:rsid w:val="00E84B04"/>
    <w:rsid w:val="00E84BD6"/>
    <w:rsid w:val="00E84DDD"/>
    <w:rsid w:val="00E84EEE"/>
    <w:rsid w:val="00E906C6"/>
    <w:rsid w:val="00E9440B"/>
    <w:rsid w:val="00E957CD"/>
    <w:rsid w:val="00E96BBC"/>
    <w:rsid w:val="00E96C45"/>
    <w:rsid w:val="00E96C60"/>
    <w:rsid w:val="00E97904"/>
    <w:rsid w:val="00EA0C36"/>
    <w:rsid w:val="00EA3FB2"/>
    <w:rsid w:val="00EA41B3"/>
    <w:rsid w:val="00EA4FB3"/>
    <w:rsid w:val="00EA698C"/>
    <w:rsid w:val="00EA6CFD"/>
    <w:rsid w:val="00EB0BA8"/>
    <w:rsid w:val="00EB1F9F"/>
    <w:rsid w:val="00EB58BC"/>
    <w:rsid w:val="00EB7D33"/>
    <w:rsid w:val="00EC52FF"/>
    <w:rsid w:val="00EC55D1"/>
    <w:rsid w:val="00EC7C41"/>
    <w:rsid w:val="00ED019E"/>
    <w:rsid w:val="00ED3A61"/>
    <w:rsid w:val="00EE0635"/>
    <w:rsid w:val="00EE0EDC"/>
    <w:rsid w:val="00EE3F18"/>
    <w:rsid w:val="00EE40C1"/>
    <w:rsid w:val="00EF0CC1"/>
    <w:rsid w:val="00EF3D4D"/>
    <w:rsid w:val="00EF77E3"/>
    <w:rsid w:val="00F028BE"/>
    <w:rsid w:val="00F05CB3"/>
    <w:rsid w:val="00F100EF"/>
    <w:rsid w:val="00F10673"/>
    <w:rsid w:val="00F12504"/>
    <w:rsid w:val="00F142C4"/>
    <w:rsid w:val="00F14FC3"/>
    <w:rsid w:val="00F1608F"/>
    <w:rsid w:val="00F17A49"/>
    <w:rsid w:val="00F20B02"/>
    <w:rsid w:val="00F347B4"/>
    <w:rsid w:val="00F34EFE"/>
    <w:rsid w:val="00F354B1"/>
    <w:rsid w:val="00F377D7"/>
    <w:rsid w:val="00F418C6"/>
    <w:rsid w:val="00F43A6A"/>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87FA6"/>
    <w:rsid w:val="00F91937"/>
    <w:rsid w:val="00F92234"/>
    <w:rsid w:val="00F924D2"/>
    <w:rsid w:val="00F92D45"/>
    <w:rsid w:val="00F93CF3"/>
    <w:rsid w:val="00FA011C"/>
    <w:rsid w:val="00FA2853"/>
    <w:rsid w:val="00FB060E"/>
    <w:rsid w:val="00FB0622"/>
    <w:rsid w:val="00FC1A83"/>
    <w:rsid w:val="00FC1F1E"/>
    <w:rsid w:val="00FC23C4"/>
    <w:rsid w:val="00FC26BF"/>
    <w:rsid w:val="00FC40C8"/>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character" w:customStyle="1" w:styleId="normaltextrun">
    <w:name w:val="normaltextrun"/>
    <w:basedOn w:val="Absatz-Standardschriftart"/>
    <w:rsid w:val="00B60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de37e47-1888-47b1-905c-d8175316a61a">
      <Terms xmlns="http://schemas.microsoft.com/office/infopath/2007/PartnerControls"/>
    </lcf76f155ced4ddcb4097134ff3c332f>
    <TaxCatchAll xmlns="0bfb102f-a0b9-4813-b917-32af2855443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E0ACA1A0B3D95489E9E357B6A00D6EC" ma:contentTypeVersion="18" ma:contentTypeDescription="Create a new document." ma:contentTypeScope="" ma:versionID="3d2ff9afa8aee5da4312112695c7274b">
  <xsd:schema xmlns:xsd="http://www.w3.org/2001/XMLSchema" xmlns:xs="http://www.w3.org/2001/XMLSchema" xmlns:p="http://schemas.microsoft.com/office/2006/metadata/properties" xmlns:ns2="cde37e47-1888-47b1-905c-d8175316a61a" xmlns:ns3="d299e673-d130-445b-aafc-fa784c1fb81c" xmlns:ns4="0bfb102f-a0b9-4813-b917-32af28554430" targetNamespace="http://schemas.microsoft.com/office/2006/metadata/properties" ma:root="true" ma:fieldsID="c00f4f0218ff1aa0fcf202bc1be186b0" ns2:_="" ns3:_="" ns4:_="">
    <xsd:import namespace="cde37e47-1888-47b1-905c-d8175316a61a"/>
    <xsd:import namespace="d299e673-d130-445b-aafc-fa784c1fb81c"/>
    <xsd:import namespace="0bfb102f-a0b9-4813-b917-32af285544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37e47-1888-47b1-905c-d8175316a6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04cb76-75fc-4811-aaae-af79cac86eb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99e673-d130-445b-aafc-fa784c1fb81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b102f-a0b9-4813-b917-32af2855443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8c9de12-ab65-4ed9-bc15-bd7b3f2bf959}" ma:internalName="TaxCatchAll" ma:showField="CatchAllData" ma:web="0bfb102f-a0b9-4813-b917-32af285544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D0000-4AD8-40B6-A18A-D44D7FE165AC}">
  <ds:schemaRefs>
    <ds:schemaRef ds:uri="http://schemas.microsoft.com/office/2006/metadata/properties"/>
    <ds:schemaRef ds:uri="http://schemas.microsoft.com/office/infopath/2007/PartnerControls"/>
    <ds:schemaRef ds:uri="cde37e47-1888-47b1-905c-d8175316a61a"/>
    <ds:schemaRef ds:uri="0bfb102f-a0b9-4813-b917-32af28554430"/>
  </ds:schemaRefs>
</ds:datastoreItem>
</file>

<file path=customXml/itemProps2.xml><?xml version="1.0" encoding="utf-8"?>
<ds:datastoreItem xmlns:ds="http://schemas.openxmlformats.org/officeDocument/2006/customXml" ds:itemID="{0D1ECDAB-4353-4BEC-B971-45DD375A7693}">
  <ds:schemaRefs>
    <ds:schemaRef ds:uri="http://schemas.microsoft.com/sharepoint/v3/contenttype/forms"/>
  </ds:schemaRefs>
</ds:datastoreItem>
</file>

<file path=customXml/itemProps3.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customXml/itemProps4.xml><?xml version="1.0" encoding="utf-8"?>
<ds:datastoreItem xmlns:ds="http://schemas.openxmlformats.org/officeDocument/2006/customXml" ds:itemID="{CF4FE258-7CD5-498E-A5A5-42B1AFDFB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37e47-1888-47b1-905c-d8175316a61a"/>
    <ds:schemaRef ds:uri="d299e673-d130-445b-aafc-fa784c1fb81c"/>
    <ds:schemaRef ds:uri="0bfb102f-a0b9-4813-b917-32af28554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1735</Words>
  <Characters>9892</Characters>
  <Application>Microsoft Office Word</Application>
  <DocSecurity>0</DocSecurity>
  <Lines>82</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11604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Gabriele Moehlenkamp</cp:lastModifiedBy>
  <cp:revision>2</cp:revision>
  <cp:lastPrinted>2017-10-12T12:03:00Z</cp:lastPrinted>
  <dcterms:created xsi:type="dcterms:W3CDTF">2025-09-29T03:37:00Z</dcterms:created>
  <dcterms:modified xsi:type="dcterms:W3CDTF">2025-09-29T03:37:00Z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0x0101007E0ACA1A0B3D95489E9E357B6A00D6EC</vt:lpwstr>
  </property>
  <property fmtid="{D5CDD505-2E9C-101B-9397-08002B2CF9AE}" pid="3" name="MediaServiceImageTags">
    <vt:lpwstr/>
  </property>
</Properties>
</file>